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EDCA2" w14:textId="7A1AF84A" w:rsidR="004E5FAD" w:rsidRDefault="00032518" w:rsidP="002B4D38">
      <w:pPr>
        <w:widowControl w:val="0"/>
        <w:jc w:val="center"/>
        <w:rPr>
          <w:b/>
          <w:color w:val="000000"/>
        </w:rPr>
      </w:pPr>
      <w:r>
        <w:rPr>
          <w:b/>
          <w:color w:val="000000"/>
        </w:rPr>
        <w:t xml:space="preserve">MUNICIPAL </w:t>
      </w:r>
      <w:r w:rsidR="004E5FAD">
        <w:rPr>
          <w:b/>
          <w:color w:val="000000"/>
        </w:rPr>
        <w:t>LAW ENFORCEMENT SERVICES AGREEMENT</w:t>
      </w:r>
    </w:p>
    <w:p w14:paraId="7A12F4C9" w14:textId="77777777" w:rsidR="004E5FAD" w:rsidRDefault="004E5FAD" w:rsidP="002B4D38">
      <w:pPr>
        <w:widowControl w:val="0"/>
        <w:jc w:val="center"/>
        <w:rPr>
          <w:b/>
          <w:color w:val="000000"/>
        </w:rPr>
      </w:pPr>
      <w:r>
        <w:rPr>
          <w:b/>
          <w:color w:val="000000"/>
        </w:rPr>
        <w:t>BY AND BETWEEN</w:t>
      </w:r>
    </w:p>
    <w:p w14:paraId="4445BD3A" w14:textId="77777777" w:rsidR="00F6349B" w:rsidRDefault="00EB02CA" w:rsidP="002B4D38">
      <w:pPr>
        <w:widowControl w:val="0"/>
        <w:jc w:val="center"/>
        <w:rPr>
          <w:b/>
          <w:color w:val="000000"/>
        </w:rPr>
      </w:pPr>
      <w:r>
        <w:rPr>
          <w:b/>
          <w:color w:val="000000"/>
        </w:rPr>
        <w:t xml:space="preserve">PAYSON </w:t>
      </w:r>
      <w:r w:rsidR="0081407A">
        <w:rPr>
          <w:b/>
          <w:color w:val="000000"/>
        </w:rPr>
        <w:t>CITY</w:t>
      </w:r>
      <w:r w:rsidR="00F6349B">
        <w:rPr>
          <w:b/>
          <w:color w:val="000000"/>
        </w:rPr>
        <w:t xml:space="preserve"> </w:t>
      </w:r>
    </w:p>
    <w:p w14:paraId="42793DCD" w14:textId="77777777" w:rsidR="004E5FAD" w:rsidRDefault="004E5FAD" w:rsidP="002B4D38">
      <w:pPr>
        <w:widowControl w:val="0"/>
        <w:jc w:val="center"/>
        <w:rPr>
          <w:b/>
          <w:color w:val="000000"/>
        </w:rPr>
      </w:pPr>
      <w:r>
        <w:rPr>
          <w:b/>
          <w:color w:val="000000"/>
        </w:rPr>
        <w:t xml:space="preserve">AND </w:t>
      </w:r>
      <w:r w:rsidR="00EB02CA">
        <w:rPr>
          <w:b/>
          <w:color w:val="000000"/>
        </w:rPr>
        <w:t>MOUNTAIN VIEW HOSPITAL</w:t>
      </w:r>
    </w:p>
    <w:p w14:paraId="4044B23F" w14:textId="77777777" w:rsidR="004E5FAD" w:rsidRDefault="004E5FAD" w:rsidP="002B4D38">
      <w:pPr>
        <w:widowControl w:val="0"/>
        <w:jc w:val="center"/>
        <w:rPr>
          <w:b/>
          <w:color w:val="000000"/>
        </w:rPr>
      </w:pPr>
    </w:p>
    <w:p w14:paraId="3B7DA1EB" w14:textId="2AE1FF61" w:rsidR="004E5FAD" w:rsidRDefault="004E5FAD" w:rsidP="002B4D38">
      <w:pPr>
        <w:widowControl w:val="0"/>
        <w:rPr>
          <w:color w:val="000000"/>
        </w:rPr>
      </w:pPr>
      <w:r>
        <w:rPr>
          <w:color w:val="000000"/>
        </w:rPr>
        <w:t>Law Enforcement Services Agreement is m</w:t>
      </w:r>
      <w:r w:rsidR="00814057">
        <w:rPr>
          <w:color w:val="000000"/>
        </w:rPr>
        <w:t xml:space="preserve">ade and entered into this </w:t>
      </w:r>
      <w:r w:rsidR="00BB5C6C">
        <w:rPr>
          <w:color w:val="000000"/>
        </w:rPr>
        <w:t>20</w:t>
      </w:r>
      <w:r w:rsidR="00BB5C6C" w:rsidRPr="00BB5C6C">
        <w:rPr>
          <w:color w:val="000000"/>
          <w:vertAlign w:val="superscript"/>
        </w:rPr>
        <w:t>th</w:t>
      </w:r>
      <w:r w:rsidR="00BB5C6C">
        <w:rPr>
          <w:color w:val="000000"/>
        </w:rPr>
        <w:t xml:space="preserve"> </w:t>
      </w:r>
      <w:r>
        <w:rPr>
          <w:color w:val="000000"/>
        </w:rPr>
        <w:t xml:space="preserve">day of </w:t>
      </w:r>
      <w:proofErr w:type="gramStart"/>
      <w:r w:rsidR="00BB5C6C">
        <w:rPr>
          <w:color w:val="000000"/>
        </w:rPr>
        <w:t>March,</w:t>
      </w:r>
      <w:proofErr w:type="gramEnd"/>
      <w:r w:rsidR="00BB5C6C">
        <w:rPr>
          <w:color w:val="000000"/>
        </w:rPr>
        <w:t xml:space="preserve"> 2025</w:t>
      </w:r>
      <w:r w:rsidR="00032518">
        <w:rPr>
          <w:color w:val="000000"/>
        </w:rPr>
        <w:t>,</w:t>
      </w:r>
      <w:r>
        <w:rPr>
          <w:color w:val="000000"/>
        </w:rPr>
        <w:t xml:space="preserve"> by and </w:t>
      </w:r>
      <w:r w:rsidR="00F6349B">
        <w:rPr>
          <w:color w:val="000000"/>
        </w:rPr>
        <w:t>between PAYSON</w:t>
      </w:r>
      <w:r w:rsidR="00EB02CA" w:rsidRPr="00EB02CA">
        <w:rPr>
          <w:color w:val="000000"/>
        </w:rPr>
        <w:t xml:space="preserve"> </w:t>
      </w:r>
      <w:r w:rsidR="0081407A">
        <w:rPr>
          <w:color w:val="000000"/>
        </w:rPr>
        <w:t>CITY</w:t>
      </w:r>
      <w:r w:rsidR="00032518">
        <w:rPr>
          <w:color w:val="000000"/>
        </w:rPr>
        <w:t xml:space="preserve">, a Utah Municipal Corporation, </w:t>
      </w:r>
      <w:r w:rsidR="00F6349B">
        <w:rPr>
          <w:color w:val="000000"/>
        </w:rPr>
        <w:t xml:space="preserve">through the Payson City </w:t>
      </w:r>
      <w:r w:rsidR="00EB02CA">
        <w:rPr>
          <w:color w:val="000000"/>
        </w:rPr>
        <w:t>P</w:t>
      </w:r>
      <w:r w:rsidR="00F6349B">
        <w:rPr>
          <w:color w:val="000000"/>
        </w:rPr>
        <w:t>olice Department</w:t>
      </w:r>
      <w:r w:rsidR="0058628F">
        <w:rPr>
          <w:color w:val="000000"/>
        </w:rPr>
        <w:t xml:space="preserve"> (City)</w:t>
      </w:r>
      <w:r w:rsidR="00F6349B">
        <w:rPr>
          <w:color w:val="000000"/>
        </w:rPr>
        <w:t>, and</w:t>
      </w:r>
      <w:r>
        <w:rPr>
          <w:color w:val="000000"/>
        </w:rPr>
        <w:t xml:space="preserve"> </w:t>
      </w:r>
      <w:r w:rsidR="00EB02CA" w:rsidRPr="00EB02CA">
        <w:rPr>
          <w:color w:val="000000"/>
        </w:rPr>
        <w:t>MOUNTAIN VIEW HOSPITAL</w:t>
      </w:r>
      <w:r w:rsidR="00EB02CA">
        <w:rPr>
          <w:color w:val="000000"/>
        </w:rPr>
        <w:t>,</w:t>
      </w:r>
      <w:r w:rsidR="00F6349B">
        <w:rPr>
          <w:color w:val="000000"/>
        </w:rPr>
        <w:t xml:space="preserve"> </w:t>
      </w:r>
      <w:r w:rsidR="00E27BA6">
        <w:rPr>
          <w:color w:val="000000"/>
        </w:rPr>
        <w:t xml:space="preserve">Inc., d.b.a. </w:t>
      </w:r>
      <w:r w:rsidR="00814057">
        <w:rPr>
          <w:color w:val="000000"/>
        </w:rPr>
        <w:t>MOUNTAIN VIEW HOSPITAL</w:t>
      </w:r>
      <w:r w:rsidR="00E27BA6">
        <w:rPr>
          <w:color w:val="000000"/>
        </w:rPr>
        <w:t>, a</w:t>
      </w:r>
      <w:r w:rsidR="00F6349B">
        <w:rPr>
          <w:color w:val="000000"/>
        </w:rPr>
        <w:t xml:space="preserve"> </w:t>
      </w:r>
      <w:r w:rsidR="00E77777">
        <w:rPr>
          <w:color w:val="000000"/>
        </w:rPr>
        <w:t>corporation</w:t>
      </w:r>
      <w:r w:rsidR="00F6349B">
        <w:rPr>
          <w:color w:val="000000"/>
        </w:rPr>
        <w:t xml:space="preserve"> organized under the laws</w:t>
      </w:r>
      <w:r w:rsidR="00814057">
        <w:rPr>
          <w:color w:val="000000"/>
        </w:rPr>
        <w:t xml:space="preserve"> of the State of Utah</w:t>
      </w:r>
      <w:r w:rsidR="0058628F">
        <w:rPr>
          <w:color w:val="000000"/>
        </w:rPr>
        <w:t xml:space="preserve"> (Hospital)</w:t>
      </w:r>
      <w:r w:rsidR="00F6349B">
        <w:rPr>
          <w:color w:val="000000"/>
        </w:rPr>
        <w:t xml:space="preserve">.  </w:t>
      </w:r>
    </w:p>
    <w:p w14:paraId="5DB97BA0" w14:textId="77777777" w:rsidR="00814057" w:rsidRDefault="00814057" w:rsidP="002B4D38">
      <w:pPr>
        <w:widowControl w:val="0"/>
        <w:rPr>
          <w:color w:val="000000"/>
        </w:rPr>
      </w:pPr>
    </w:p>
    <w:p w14:paraId="3E967E63" w14:textId="77777777" w:rsidR="004E5FAD" w:rsidRDefault="004E5FAD" w:rsidP="002B4D38">
      <w:pPr>
        <w:widowControl w:val="0"/>
        <w:jc w:val="center"/>
        <w:rPr>
          <w:color w:val="000000"/>
        </w:rPr>
      </w:pPr>
      <w:r>
        <w:rPr>
          <w:color w:val="000000"/>
        </w:rPr>
        <w:t>RECITALS</w:t>
      </w:r>
    </w:p>
    <w:p w14:paraId="2E7B805F" w14:textId="77777777" w:rsidR="00CA43F8" w:rsidRDefault="00CA43F8" w:rsidP="002B4D38">
      <w:pPr>
        <w:widowControl w:val="0"/>
        <w:jc w:val="center"/>
        <w:rPr>
          <w:color w:val="000000"/>
        </w:rPr>
      </w:pPr>
    </w:p>
    <w:p w14:paraId="07243C88" w14:textId="77777777" w:rsidR="007A041A" w:rsidRDefault="007A041A" w:rsidP="002B4D38">
      <w:pPr>
        <w:widowControl w:val="0"/>
        <w:rPr>
          <w:color w:val="000000"/>
        </w:rPr>
      </w:pPr>
      <w:proofErr w:type="gramStart"/>
      <w:r w:rsidRPr="007A041A">
        <w:rPr>
          <w:b/>
          <w:bCs/>
          <w:color w:val="000000"/>
        </w:rPr>
        <w:t>WHEREAS</w:t>
      </w:r>
      <w:proofErr w:type="gramEnd"/>
      <w:r w:rsidR="004E5FAD">
        <w:rPr>
          <w:color w:val="000000"/>
        </w:rPr>
        <w:t xml:space="preserve">, </w:t>
      </w:r>
      <w:r>
        <w:rPr>
          <w:color w:val="000000"/>
        </w:rPr>
        <w:t xml:space="preserve">Hospital has contracted for many years with City for law enforcement services provided by the Payson City Police Department; and </w:t>
      </w:r>
    </w:p>
    <w:p w14:paraId="0073DE0F" w14:textId="77777777" w:rsidR="007A041A" w:rsidRDefault="007A041A" w:rsidP="002B4D38">
      <w:pPr>
        <w:widowControl w:val="0"/>
        <w:rPr>
          <w:color w:val="000000"/>
        </w:rPr>
      </w:pPr>
    </w:p>
    <w:p w14:paraId="52F87F46" w14:textId="05331E52" w:rsidR="004E5FAD" w:rsidRDefault="007A041A" w:rsidP="002B4D38">
      <w:pPr>
        <w:widowControl w:val="0"/>
        <w:rPr>
          <w:color w:val="000000"/>
        </w:rPr>
      </w:pPr>
      <w:r w:rsidRPr="007A041A">
        <w:rPr>
          <w:b/>
          <w:bCs/>
          <w:color w:val="000000"/>
        </w:rPr>
        <w:t>WEHREAS</w:t>
      </w:r>
      <w:r>
        <w:rPr>
          <w:b/>
          <w:bCs/>
          <w:color w:val="000000"/>
        </w:rPr>
        <w:t xml:space="preserve">, </w:t>
      </w:r>
      <w:r w:rsidR="00821003" w:rsidRPr="007A041A">
        <w:rPr>
          <w:color w:val="000000"/>
        </w:rPr>
        <w:t>Hospital</w:t>
      </w:r>
      <w:r w:rsidR="00821003">
        <w:rPr>
          <w:color w:val="000000"/>
        </w:rPr>
        <w:t xml:space="preserve"> </w:t>
      </w:r>
      <w:r w:rsidR="004E5FAD">
        <w:rPr>
          <w:color w:val="000000"/>
        </w:rPr>
        <w:t xml:space="preserve">is desirous of contracting with the </w:t>
      </w:r>
      <w:r w:rsidR="00F6349B">
        <w:rPr>
          <w:color w:val="000000"/>
        </w:rPr>
        <w:t xml:space="preserve">City </w:t>
      </w:r>
      <w:r w:rsidR="004E5FAD">
        <w:rPr>
          <w:color w:val="000000"/>
        </w:rPr>
        <w:t xml:space="preserve">for law enforcement services </w:t>
      </w:r>
      <w:r w:rsidR="00F6349B">
        <w:rPr>
          <w:color w:val="000000"/>
        </w:rPr>
        <w:t xml:space="preserve">provided </w:t>
      </w:r>
      <w:r w:rsidR="004E5FAD">
        <w:rPr>
          <w:color w:val="000000"/>
        </w:rPr>
        <w:t xml:space="preserve">by the </w:t>
      </w:r>
      <w:r w:rsidR="00821003">
        <w:rPr>
          <w:color w:val="000000"/>
        </w:rPr>
        <w:t xml:space="preserve">Payson </w:t>
      </w:r>
      <w:r w:rsidR="0081407A">
        <w:rPr>
          <w:color w:val="000000"/>
        </w:rPr>
        <w:t xml:space="preserve">City </w:t>
      </w:r>
      <w:r w:rsidR="00821003">
        <w:rPr>
          <w:color w:val="000000"/>
        </w:rPr>
        <w:t>Police Department</w:t>
      </w:r>
      <w:r w:rsidR="00CA43F8">
        <w:rPr>
          <w:color w:val="000000"/>
        </w:rPr>
        <w:t xml:space="preserve"> </w:t>
      </w:r>
      <w:r w:rsidR="00CA43F8" w:rsidRPr="00CA43F8">
        <w:rPr>
          <w:color w:val="000000"/>
        </w:rPr>
        <w:t>on the terms and conditions set forth in this Agreement</w:t>
      </w:r>
      <w:r w:rsidR="004E5FAD">
        <w:rPr>
          <w:color w:val="000000"/>
        </w:rPr>
        <w:t>; and</w:t>
      </w:r>
    </w:p>
    <w:p w14:paraId="759A742B" w14:textId="77777777" w:rsidR="002A3C65" w:rsidRDefault="002A3C65" w:rsidP="002B4D38">
      <w:pPr>
        <w:widowControl w:val="0"/>
        <w:rPr>
          <w:color w:val="000000"/>
        </w:rPr>
      </w:pPr>
    </w:p>
    <w:p w14:paraId="22377434" w14:textId="218FA8D8" w:rsidR="004E5FAD" w:rsidRDefault="007A041A" w:rsidP="002B4D38">
      <w:pPr>
        <w:widowControl w:val="0"/>
        <w:rPr>
          <w:color w:val="000000"/>
        </w:rPr>
      </w:pPr>
      <w:proofErr w:type="gramStart"/>
      <w:r>
        <w:rPr>
          <w:b/>
          <w:bCs/>
          <w:color w:val="000000"/>
        </w:rPr>
        <w:t>WHEREAS</w:t>
      </w:r>
      <w:r w:rsidR="004E5FAD">
        <w:rPr>
          <w:color w:val="000000"/>
        </w:rPr>
        <w:t>,</w:t>
      </w:r>
      <w:proofErr w:type="gramEnd"/>
      <w:r w:rsidR="004E5FAD">
        <w:rPr>
          <w:color w:val="000000"/>
        </w:rPr>
        <w:t xml:space="preserve"> </w:t>
      </w:r>
      <w:r w:rsidR="00F6349B">
        <w:rPr>
          <w:color w:val="000000"/>
        </w:rPr>
        <w:t xml:space="preserve">City </w:t>
      </w:r>
      <w:r w:rsidR="004E5FAD">
        <w:rPr>
          <w:color w:val="000000"/>
        </w:rPr>
        <w:t xml:space="preserve">is agreeable to rendering such law enforcement services </w:t>
      </w:r>
      <w:r w:rsidR="00F6349B" w:rsidRPr="00F6349B">
        <w:rPr>
          <w:color w:val="000000"/>
        </w:rPr>
        <w:t xml:space="preserve">through the Payson City Police Department </w:t>
      </w:r>
      <w:r w:rsidR="004E5FAD">
        <w:rPr>
          <w:color w:val="000000"/>
        </w:rPr>
        <w:t>on the terms and conditions set forth in this Agreement; and</w:t>
      </w:r>
    </w:p>
    <w:p w14:paraId="3C05C755" w14:textId="77777777" w:rsidR="002A3C65" w:rsidRDefault="002A3C65" w:rsidP="002B4D38">
      <w:pPr>
        <w:widowControl w:val="0"/>
        <w:rPr>
          <w:color w:val="000000"/>
        </w:rPr>
      </w:pPr>
    </w:p>
    <w:p w14:paraId="4471A537" w14:textId="77777777" w:rsidR="004E5FAD" w:rsidRDefault="004E5FAD" w:rsidP="002B4D38">
      <w:pPr>
        <w:widowControl w:val="0"/>
        <w:rPr>
          <w:color w:val="000000"/>
        </w:rPr>
      </w:pPr>
      <w:r w:rsidRPr="007A041A">
        <w:rPr>
          <w:b/>
          <w:bCs/>
          <w:color w:val="000000"/>
        </w:rPr>
        <w:t>NOW THEREFORE</w:t>
      </w:r>
      <w:r>
        <w:rPr>
          <w:color w:val="000000"/>
        </w:rPr>
        <w:t>, in consideration of the mutual covenants contained herein, and for good and valuable consideration, the parties mutually agree as follows:</w:t>
      </w:r>
    </w:p>
    <w:p w14:paraId="56DBFCE8" w14:textId="77777777" w:rsidR="00E27BA6" w:rsidRDefault="00E27BA6" w:rsidP="002B4D38">
      <w:pPr>
        <w:widowControl w:val="0"/>
        <w:ind w:left="720" w:hanging="720"/>
        <w:rPr>
          <w:b/>
          <w:color w:val="000000"/>
        </w:rPr>
      </w:pPr>
    </w:p>
    <w:p w14:paraId="2C0CBF25" w14:textId="77777777" w:rsidR="004E5FAD" w:rsidRPr="005943EB" w:rsidRDefault="004E5FAD" w:rsidP="002B4D38">
      <w:pPr>
        <w:pStyle w:val="ListParagraph"/>
        <w:widowControl w:val="0"/>
        <w:numPr>
          <w:ilvl w:val="0"/>
          <w:numId w:val="3"/>
        </w:numPr>
        <w:spacing w:after="0" w:line="240" w:lineRule="auto"/>
        <w:contextualSpacing w:val="0"/>
        <w:rPr>
          <w:b/>
          <w:color w:val="000000"/>
        </w:rPr>
      </w:pPr>
      <w:r w:rsidRPr="005943EB">
        <w:rPr>
          <w:b/>
          <w:color w:val="000000"/>
        </w:rPr>
        <w:t>SCOPE OF SERVICES</w:t>
      </w:r>
    </w:p>
    <w:p w14:paraId="000DA777" w14:textId="77777777" w:rsidR="005943EB" w:rsidRPr="005943EB" w:rsidRDefault="005943EB" w:rsidP="002B4D38">
      <w:pPr>
        <w:pStyle w:val="ListParagraph"/>
        <w:widowControl w:val="0"/>
        <w:spacing w:after="0" w:line="240" w:lineRule="auto"/>
        <w:contextualSpacing w:val="0"/>
        <w:rPr>
          <w:b/>
          <w:color w:val="000000"/>
        </w:rPr>
      </w:pPr>
    </w:p>
    <w:p w14:paraId="26DE3C7A" w14:textId="5C090B28" w:rsidR="00CA43F8" w:rsidRDefault="00E47173" w:rsidP="002B4D38">
      <w:pPr>
        <w:widowControl w:val="0"/>
        <w:ind w:left="1440" w:hanging="720"/>
        <w:rPr>
          <w:color w:val="000000"/>
        </w:rPr>
      </w:pPr>
      <w:r>
        <w:rPr>
          <w:color w:val="000000"/>
        </w:rPr>
        <w:t>1.</w:t>
      </w:r>
      <w:r w:rsidR="004E5FAD">
        <w:rPr>
          <w:color w:val="000000"/>
        </w:rPr>
        <w:t>1</w:t>
      </w:r>
      <w:r w:rsidR="004E5FAD">
        <w:rPr>
          <w:color w:val="000000"/>
        </w:rPr>
        <w:tab/>
      </w:r>
      <w:r w:rsidR="00CA43F8">
        <w:rPr>
          <w:color w:val="000000"/>
        </w:rPr>
        <w:t xml:space="preserve">City </w:t>
      </w:r>
      <w:r w:rsidR="004E5FAD">
        <w:rPr>
          <w:color w:val="000000"/>
        </w:rPr>
        <w:t xml:space="preserve">agrees </w:t>
      </w:r>
      <w:r w:rsidR="00CA43F8">
        <w:rPr>
          <w:color w:val="000000"/>
        </w:rPr>
        <w:t xml:space="preserve">to provide </w:t>
      </w:r>
      <w:r w:rsidR="00CA43F8" w:rsidRPr="00CA43F8">
        <w:rPr>
          <w:color w:val="000000"/>
        </w:rPr>
        <w:t>law enforcement services within the confines of the property, grounds, and buildings that are collectively the Mountain View Hospital</w:t>
      </w:r>
      <w:r w:rsidR="00CA43F8">
        <w:rPr>
          <w:color w:val="000000"/>
        </w:rPr>
        <w:t>.</w:t>
      </w:r>
    </w:p>
    <w:p w14:paraId="36C2C94C" w14:textId="77777777" w:rsidR="00CA43F8" w:rsidRDefault="00E47173" w:rsidP="002B4D38">
      <w:pPr>
        <w:widowControl w:val="0"/>
        <w:ind w:left="1440" w:hanging="720"/>
        <w:rPr>
          <w:color w:val="000000"/>
        </w:rPr>
      </w:pPr>
      <w:r>
        <w:rPr>
          <w:color w:val="000000"/>
        </w:rPr>
        <w:t>1.</w:t>
      </w:r>
      <w:r w:rsidR="00CA43F8">
        <w:rPr>
          <w:color w:val="000000"/>
        </w:rPr>
        <w:t>2</w:t>
      </w:r>
      <w:r w:rsidR="00CA43F8">
        <w:rPr>
          <w:color w:val="000000"/>
        </w:rPr>
        <w:tab/>
        <w:t xml:space="preserve">Hospital agrees to provide access for the </w:t>
      </w:r>
      <w:r w:rsidR="00CA43F8" w:rsidRPr="00CA43F8">
        <w:rPr>
          <w:color w:val="000000"/>
        </w:rPr>
        <w:t>Payson City Police Department</w:t>
      </w:r>
      <w:r w:rsidR="00CA43F8">
        <w:rPr>
          <w:color w:val="000000"/>
        </w:rPr>
        <w:t xml:space="preserve"> </w:t>
      </w:r>
      <w:r w:rsidR="00CA43F8" w:rsidRPr="00CA43F8">
        <w:rPr>
          <w:color w:val="000000"/>
        </w:rPr>
        <w:t xml:space="preserve">to provide </w:t>
      </w:r>
      <w:r w:rsidR="00CA43F8">
        <w:rPr>
          <w:color w:val="000000"/>
        </w:rPr>
        <w:t xml:space="preserve">coordinated </w:t>
      </w:r>
      <w:r w:rsidR="00CA43F8" w:rsidRPr="00CA43F8">
        <w:rPr>
          <w:color w:val="000000"/>
        </w:rPr>
        <w:t>law enforcement services within the confines of the property, grounds, and buildings that are collectively the Mountain View Hospital</w:t>
      </w:r>
      <w:r w:rsidR="00CA43F8">
        <w:rPr>
          <w:color w:val="000000"/>
        </w:rPr>
        <w:t>.</w:t>
      </w:r>
    </w:p>
    <w:p w14:paraId="69B139D4" w14:textId="77777777" w:rsidR="00CA43F8" w:rsidRDefault="00E47173" w:rsidP="002B4D38">
      <w:pPr>
        <w:widowControl w:val="0"/>
        <w:ind w:left="1440" w:hanging="720"/>
        <w:rPr>
          <w:color w:val="000000"/>
        </w:rPr>
      </w:pPr>
      <w:r>
        <w:rPr>
          <w:color w:val="000000"/>
        </w:rPr>
        <w:t>1.</w:t>
      </w:r>
      <w:r w:rsidR="00CA43F8">
        <w:rPr>
          <w:color w:val="000000"/>
        </w:rPr>
        <w:t>3</w:t>
      </w:r>
      <w:r w:rsidR="00CA43F8">
        <w:rPr>
          <w:color w:val="000000"/>
        </w:rPr>
        <w:tab/>
        <w:t>T</w:t>
      </w:r>
      <w:r w:rsidR="00CA43F8" w:rsidRPr="00CA43F8">
        <w:rPr>
          <w:color w:val="000000"/>
        </w:rPr>
        <w:t>he Payson City</w:t>
      </w:r>
      <w:r w:rsidR="00CA43F8">
        <w:rPr>
          <w:color w:val="000000"/>
        </w:rPr>
        <w:t xml:space="preserve"> </w:t>
      </w:r>
      <w:r w:rsidR="00CA43F8" w:rsidRPr="00CA43F8">
        <w:rPr>
          <w:color w:val="000000"/>
        </w:rPr>
        <w:t>Chief of Police</w:t>
      </w:r>
      <w:r w:rsidR="00CA43F8">
        <w:rPr>
          <w:color w:val="000000"/>
        </w:rPr>
        <w:t xml:space="preserve"> and the Mou</w:t>
      </w:r>
      <w:r w:rsidR="00DB5908">
        <w:rPr>
          <w:color w:val="000000"/>
        </w:rPr>
        <w:t>nt</w:t>
      </w:r>
      <w:r w:rsidR="00CA43F8">
        <w:rPr>
          <w:color w:val="000000"/>
        </w:rPr>
        <w:t xml:space="preserve">ain View Hospital </w:t>
      </w:r>
      <w:r w:rsidR="00DB5908">
        <w:rPr>
          <w:color w:val="000000"/>
        </w:rPr>
        <w:t xml:space="preserve">Administration </w:t>
      </w:r>
      <w:r w:rsidR="00CA43F8">
        <w:rPr>
          <w:color w:val="000000"/>
        </w:rPr>
        <w:t xml:space="preserve">shall </w:t>
      </w:r>
      <w:r w:rsidR="00DB5908">
        <w:rPr>
          <w:color w:val="000000"/>
        </w:rPr>
        <w:t xml:space="preserve">establish and </w:t>
      </w:r>
      <w:r w:rsidR="00CA43F8">
        <w:rPr>
          <w:color w:val="000000"/>
        </w:rPr>
        <w:t xml:space="preserve">coordinate </w:t>
      </w:r>
      <w:r w:rsidR="00DB5908" w:rsidRPr="00DB5908">
        <w:rPr>
          <w:color w:val="000000"/>
        </w:rPr>
        <w:t>law enforcement services</w:t>
      </w:r>
      <w:r w:rsidR="00DB5908">
        <w:rPr>
          <w:color w:val="000000"/>
        </w:rPr>
        <w:t xml:space="preserve"> to be provided by City to Hospital </w:t>
      </w:r>
      <w:r w:rsidR="00DB5908" w:rsidRPr="00DB5908">
        <w:rPr>
          <w:color w:val="000000"/>
        </w:rPr>
        <w:t>to the extent and in the manner hereinafter set forth in this Agreement.</w:t>
      </w:r>
    </w:p>
    <w:p w14:paraId="793C0EBD" w14:textId="5567F4D1" w:rsidR="004E5FAD" w:rsidRDefault="00E47173" w:rsidP="002B4D38">
      <w:pPr>
        <w:widowControl w:val="0"/>
        <w:ind w:left="1440" w:hanging="720"/>
        <w:rPr>
          <w:color w:val="000000"/>
        </w:rPr>
      </w:pPr>
      <w:r>
        <w:rPr>
          <w:color w:val="000000"/>
        </w:rPr>
        <w:t>1.</w:t>
      </w:r>
      <w:r w:rsidR="00922E95">
        <w:rPr>
          <w:color w:val="000000"/>
        </w:rPr>
        <w:t>4</w:t>
      </w:r>
      <w:r w:rsidR="004E5FAD">
        <w:rPr>
          <w:color w:val="000000"/>
        </w:rPr>
        <w:tab/>
      </w:r>
      <w:r w:rsidR="008A305C">
        <w:rPr>
          <w:color w:val="000000"/>
        </w:rPr>
        <w:t>Law</w:t>
      </w:r>
      <w:r w:rsidR="0081407A">
        <w:rPr>
          <w:color w:val="000000"/>
        </w:rPr>
        <w:t xml:space="preserve"> </w:t>
      </w:r>
      <w:r w:rsidR="008A305C">
        <w:rPr>
          <w:color w:val="000000"/>
        </w:rPr>
        <w:t>E</w:t>
      </w:r>
      <w:r w:rsidR="004E5FAD">
        <w:rPr>
          <w:color w:val="000000"/>
        </w:rPr>
        <w:t xml:space="preserve">nforcement services performed hereunder </w:t>
      </w:r>
      <w:r w:rsidR="00475E88">
        <w:rPr>
          <w:color w:val="000000"/>
        </w:rPr>
        <w:t xml:space="preserve">as </w:t>
      </w:r>
      <w:r w:rsidR="008A305C">
        <w:rPr>
          <w:color w:val="000000"/>
        </w:rPr>
        <w:t xml:space="preserve">coordinated </w:t>
      </w:r>
      <w:r w:rsidR="00475E88">
        <w:rPr>
          <w:color w:val="000000"/>
        </w:rPr>
        <w:t>by the</w:t>
      </w:r>
      <w:r w:rsidR="008A305C">
        <w:rPr>
          <w:color w:val="000000"/>
        </w:rPr>
        <w:t xml:space="preserve"> Police Chief and</w:t>
      </w:r>
      <w:r w:rsidR="00475E88">
        <w:rPr>
          <w:color w:val="000000"/>
        </w:rPr>
        <w:t xml:space="preserve"> Hospital</w:t>
      </w:r>
      <w:r w:rsidR="008A305C">
        <w:rPr>
          <w:color w:val="000000"/>
        </w:rPr>
        <w:t xml:space="preserve"> Administration</w:t>
      </w:r>
      <w:r w:rsidR="00475E88">
        <w:rPr>
          <w:color w:val="000000"/>
        </w:rPr>
        <w:t>,</w:t>
      </w:r>
      <w:r w:rsidR="004E5FAD">
        <w:rPr>
          <w:color w:val="000000"/>
        </w:rPr>
        <w:t xml:space="preserve"> </w:t>
      </w:r>
      <w:r w:rsidR="005D6BF9">
        <w:rPr>
          <w:color w:val="000000"/>
        </w:rPr>
        <w:t xml:space="preserve">may include </w:t>
      </w:r>
      <w:r w:rsidR="0081407A">
        <w:rPr>
          <w:color w:val="000000"/>
        </w:rPr>
        <w:t>additional</w:t>
      </w:r>
      <w:r w:rsidR="00475E88">
        <w:rPr>
          <w:color w:val="000000"/>
        </w:rPr>
        <w:t xml:space="preserve"> scheduled </w:t>
      </w:r>
      <w:r w:rsidR="004E5FAD">
        <w:rPr>
          <w:color w:val="000000"/>
        </w:rPr>
        <w:t>supplemental security s</w:t>
      </w:r>
      <w:r w:rsidR="008A305C">
        <w:rPr>
          <w:color w:val="000000"/>
        </w:rPr>
        <w:t>taff</w:t>
      </w:r>
      <w:r w:rsidR="004E5FAD">
        <w:rPr>
          <w:color w:val="000000"/>
        </w:rPr>
        <w:t>, supplemental sworn officer support, and supp</w:t>
      </w:r>
      <w:r w:rsidR="008A305C">
        <w:rPr>
          <w:color w:val="000000"/>
        </w:rPr>
        <w:t xml:space="preserve">lemental professional civilian </w:t>
      </w:r>
      <w:r w:rsidR="004E5FAD">
        <w:rPr>
          <w:color w:val="000000"/>
        </w:rPr>
        <w:t xml:space="preserve">staff. </w:t>
      </w:r>
    </w:p>
    <w:p w14:paraId="100E5888" w14:textId="77777777" w:rsidR="0001465D" w:rsidRDefault="0001465D" w:rsidP="002B4D38">
      <w:pPr>
        <w:widowControl w:val="0"/>
        <w:ind w:left="720" w:hanging="720"/>
        <w:rPr>
          <w:b/>
          <w:color w:val="000000"/>
        </w:rPr>
      </w:pPr>
    </w:p>
    <w:p w14:paraId="1167143A" w14:textId="77777777" w:rsidR="004E5FAD" w:rsidRDefault="00E27BA6" w:rsidP="002B4D38">
      <w:pPr>
        <w:widowControl w:val="0"/>
        <w:ind w:left="720" w:hanging="720"/>
        <w:rPr>
          <w:color w:val="000000"/>
        </w:rPr>
      </w:pPr>
      <w:r>
        <w:rPr>
          <w:b/>
          <w:color w:val="000000"/>
        </w:rPr>
        <w:t>2.0</w:t>
      </w:r>
      <w:r>
        <w:rPr>
          <w:b/>
          <w:color w:val="000000"/>
        </w:rPr>
        <w:tab/>
      </w:r>
      <w:r w:rsidR="004E5FAD">
        <w:rPr>
          <w:b/>
          <w:color w:val="000000"/>
        </w:rPr>
        <w:t>ADMINISTRATION OF PERSONNEL</w:t>
      </w:r>
      <w:r w:rsidR="004E5FAD">
        <w:rPr>
          <w:color w:val="000000"/>
        </w:rPr>
        <w:tab/>
      </w:r>
    </w:p>
    <w:p w14:paraId="3A7FBF1A" w14:textId="77777777" w:rsidR="00704C5F" w:rsidRDefault="00704C5F" w:rsidP="002B4D38">
      <w:pPr>
        <w:widowControl w:val="0"/>
        <w:ind w:left="720" w:hanging="720"/>
        <w:rPr>
          <w:color w:val="000000"/>
        </w:rPr>
      </w:pPr>
    </w:p>
    <w:p w14:paraId="51D30D9A" w14:textId="671E52D2" w:rsidR="00E47173" w:rsidRDefault="004E5FAD" w:rsidP="002B4D38">
      <w:pPr>
        <w:widowControl w:val="0"/>
        <w:ind w:left="1440" w:hanging="720"/>
        <w:rPr>
          <w:color w:val="000000"/>
        </w:rPr>
      </w:pPr>
      <w:r>
        <w:rPr>
          <w:color w:val="000000"/>
        </w:rPr>
        <w:t>2.1</w:t>
      </w:r>
      <w:r>
        <w:rPr>
          <w:color w:val="000000"/>
        </w:rPr>
        <w:tab/>
        <w:t xml:space="preserve">During the term of this Agreement, </w:t>
      </w:r>
      <w:r w:rsidR="00C604C4">
        <w:rPr>
          <w:color w:val="000000"/>
        </w:rPr>
        <w:t xml:space="preserve">all sworn </w:t>
      </w:r>
      <w:r w:rsidR="00704C5F">
        <w:rPr>
          <w:color w:val="000000"/>
        </w:rPr>
        <w:t xml:space="preserve">law enforcement </w:t>
      </w:r>
      <w:r w:rsidR="00C604C4">
        <w:rPr>
          <w:color w:val="000000"/>
        </w:rPr>
        <w:t>officers</w:t>
      </w:r>
      <w:r w:rsidR="00E47173">
        <w:rPr>
          <w:color w:val="000000"/>
        </w:rPr>
        <w:t>,</w:t>
      </w:r>
      <w:r w:rsidR="00C604C4">
        <w:rPr>
          <w:color w:val="000000"/>
        </w:rPr>
        <w:t xml:space="preserve"> professional civilian law enforcement </w:t>
      </w:r>
      <w:r w:rsidR="00E47173">
        <w:rPr>
          <w:color w:val="000000"/>
        </w:rPr>
        <w:t xml:space="preserve">staff, </w:t>
      </w:r>
      <w:r w:rsidR="00C604C4">
        <w:rPr>
          <w:color w:val="000000"/>
        </w:rPr>
        <w:t xml:space="preserve">and </w:t>
      </w:r>
      <w:r w:rsidR="00E47173">
        <w:rPr>
          <w:color w:val="000000"/>
        </w:rPr>
        <w:t xml:space="preserve">supplemental </w:t>
      </w:r>
      <w:r w:rsidR="00C604C4">
        <w:rPr>
          <w:color w:val="000000"/>
        </w:rPr>
        <w:t>security services</w:t>
      </w:r>
      <w:r w:rsidR="00E47173">
        <w:rPr>
          <w:color w:val="000000"/>
        </w:rPr>
        <w:t xml:space="preserve"> personnel provided </w:t>
      </w:r>
      <w:r w:rsidR="00C604C4">
        <w:rPr>
          <w:color w:val="000000"/>
        </w:rPr>
        <w:t xml:space="preserve">under this Agreement are </w:t>
      </w:r>
      <w:r w:rsidR="0081407A">
        <w:rPr>
          <w:color w:val="000000"/>
        </w:rPr>
        <w:t xml:space="preserve">City </w:t>
      </w:r>
      <w:r w:rsidR="00C604C4">
        <w:rPr>
          <w:color w:val="000000"/>
        </w:rPr>
        <w:t xml:space="preserve">employees operating under the </w:t>
      </w:r>
      <w:r w:rsidR="00113679">
        <w:rPr>
          <w:color w:val="000000"/>
        </w:rPr>
        <w:t xml:space="preserve">sole authority and </w:t>
      </w:r>
      <w:r w:rsidR="00C604C4">
        <w:rPr>
          <w:color w:val="000000"/>
        </w:rPr>
        <w:t xml:space="preserve">supervision of </w:t>
      </w:r>
      <w:r>
        <w:rPr>
          <w:color w:val="000000"/>
        </w:rPr>
        <w:t xml:space="preserve">the </w:t>
      </w:r>
      <w:r w:rsidR="00FD3995">
        <w:rPr>
          <w:color w:val="000000"/>
        </w:rPr>
        <w:t xml:space="preserve">Payson </w:t>
      </w:r>
      <w:r w:rsidR="0081407A">
        <w:rPr>
          <w:color w:val="000000"/>
        </w:rPr>
        <w:t xml:space="preserve">City </w:t>
      </w:r>
      <w:r w:rsidR="00FD3995">
        <w:rPr>
          <w:color w:val="000000"/>
        </w:rPr>
        <w:t>Police</w:t>
      </w:r>
      <w:r w:rsidR="00113679">
        <w:rPr>
          <w:color w:val="000000"/>
        </w:rPr>
        <w:t xml:space="preserve"> Chief</w:t>
      </w:r>
      <w:r w:rsidR="00E47173">
        <w:rPr>
          <w:color w:val="000000"/>
        </w:rPr>
        <w:t xml:space="preserve"> or his designee.</w:t>
      </w:r>
      <w:r w:rsidR="006D521D">
        <w:rPr>
          <w:color w:val="000000"/>
        </w:rPr>
        <w:t xml:space="preserve">  </w:t>
      </w:r>
      <w:r w:rsidR="006D521D">
        <w:rPr>
          <w:color w:val="000000"/>
        </w:rPr>
        <w:lastRenderedPageBreak/>
        <w:t xml:space="preserve">Such officers, staff and personnel shall be required to follow all processes and procedures for independent contractors providing services at Hospital.  </w:t>
      </w:r>
    </w:p>
    <w:p w14:paraId="28BDBFE3" w14:textId="320B6F38" w:rsidR="004E5FAD" w:rsidRDefault="00E47173" w:rsidP="002B4D38">
      <w:pPr>
        <w:widowControl w:val="0"/>
        <w:ind w:left="1440" w:hanging="720"/>
        <w:rPr>
          <w:color w:val="000000"/>
        </w:rPr>
      </w:pPr>
      <w:r>
        <w:rPr>
          <w:color w:val="000000"/>
        </w:rPr>
        <w:t>2.2</w:t>
      </w:r>
      <w:r>
        <w:rPr>
          <w:color w:val="000000"/>
        </w:rPr>
        <w:tab/>
        <w:t>T</w:t>
      </w:r>
      <w:r w:rsidRPr="00E47173">
        <w:rPr>
          <w:color w:val="000000"/>
        </w:rPr>
        <w:t>he Payson C</w:t>
      </w:r>
      <w:r>
        <w:rPr>
          <w:color w:val="000000"/>
        </w:rPr>
        <w:t xml:space="preserve">ity Police Chief </w:t>
      </w:r>
      <w:r w:rsidR="004E5FAD">
        <w:rPr>
          <w:color w:val="000000"/>
        </w:rPr>
        <w:t>or his designee</w:t>
      </w:r>
      <w:r w:rsidR="00113679">
        <w:rPr>
          <w:color w:val="000000"/>
        </w:rPr>
        <w:t>,</w:t>
      </w:r>
      <w:r w:rsidR="004E5FAD">
        <w:rPr>
          <w:color w:val="000000"/>
        </w:rPr>
        <w:t xml:space="preserve"> shall </w:t>
      </w:r>
      <w:r w:rsidR="000C58AA">
        <w:rPr>
          <w:color w:val="000000"/>
        </w:rPr>
        <w:t>have and retain all authority over City personnel</w:t>
      </w:r>
      <w:r w:rsidR="00B630A3">
        <w:rPr>
          <w:color w:val="000000"/>
        </w:rPr>
        <w:t xml:space="preserve">, to </w:t>
      </w:r>
      <w:r w:rsidR="004E5FAD">
        <w:rPr>
          <w:color w:val="000000"/>
        </w:rPr>
        <w:t xml:space="preserve">perform </w:t>
      </w:r>
      <w:r w:rsidR="000C58AA">
        <w:rPr>
          <w:color w:val="000000"/>
        </w:rPr>
        <w:t>employee supervision, corrective</w:t>
      </w:r>
      <w:r w:rsidR="00B630A3">
        <w:rPr>
          <w:color w:val="000000"/>
        </w:rPr>
        <w:t xml:space="preserve">, disciplinary, or any other action related to City </w:t>
      </w:r>
      <w:r w:rsidR="00704C5F">
        <w:rPr>
          <w:color w:val="000000"/>
        </w:rPr>
        <w:t xml:space="preserve">personnel provided by Payson City Police Department under the terms of this Agreement. </w:t>
      </w:r>
      <w:r w:rsidR="006D521D">
        <w:rPr>
          <w:color w:val="000000"/>
        </w:rPr>
        <w:t xml:space="preserve">Hospital has the right at any time to request that anyone providing services be removed from Hospital and City </w:t>
      </w:r>
      <w:proofErr w:type="gramStart"/>
      <w:r w:rsidR="006D521D">
        <w:rPr>
          <w:color w:val="000000"/>
        </w:rPr>
        <w:t>shall</w:t>
      </w:r>
      <w:proofErr w:type="gramEnd"/>
      <w:r w:rsidR="006D521D">
        <w:rPr>
          <w:color w:val="000000"/>
        </w:rPr>
        <w:t xml:space="preserve"> remove such personnel.</w:t>
      </w:r>
    </w:p>
    <w:p w14:paraId="1277335F" w14:textId="77777777" w:rsidR="004E5FAD" w:rsidRDefault="004E5FAD" w:rsidP="002B4D38">
      <w:pPr>
        <w:widowControl w:val="0"/>
        <w:ind w:left="1440" w:hanging="720"/>
        <w:rPr>
          <w:color w:val="000000"/>
        </w:rPr>
      </w:pPr>
      <w:r>
        <w:rPr>
          <w:color w:val="000000"/>
        </w:rPr>
        <w:t>2.3</w:t>
      </w:r>
      <w:r>
        <w:rPr>
          <w:color w:val="000000"/>
        </w:rPr>
        <w:tab/>
      </w:r>
      <w:r w:rsidR="004B35EA">
        <w:rPr>
          <w:color w:val="000000"/>
        </w:rPr>
        <w:t xml:space="preserve">During the term of this agreement </w:t>
      </w:r>
      <w:r w:rsidR="004B35EA" w:rsidRPr="004B35EA">
        <w:rPr>
          <w:color w:val="000000"/>
        </w:rPr>
        <w:t>any concerns</w:t>
      </w:r>
      <w:r w:rsidR="00B630A3">
        <w:rPr>
          <w:color w:val="000000"/>
        </w:rPr>
        <w:t>, complaints,</w:t>
      </w:r>
      <w:r w:rsidR="004B35EA" w:rsidRPr="004B35EA">
        <w:rPr>
          <w:color w:val="000000"/>
        </w:rPr>
        <w:t xml:space="preserve"> </w:t>
      </w:r>
      <w:r w:rsidR="004B35EA">
        <w:rPr>
          <w:color w:val="000000"/>
        </w:rPr>
        <w:t>or dispute</w:t>
      </w:r>
      <w:r w:rsidR="00B630A3">
        <w:rPr>
          <w:color w:val="000000"/>
        </w:rPr>
        <w:t>s</w:t>
      </w:r>
      <w:r w:rsidR="004B35EA">
        <w:rPr>
          <w:color w:val="000000"/>
        </w:rPr>
        <w:t xml:space="preserve"> </w:t>
      </w:r>
      <w:r w:rsidR="004B35EA" w:rsidRPr="004B35EA">
        <w:rPr>
          <w:color w:val="000000"/>
        </w:rPr>
        <w:t>related to the duties</w:t>
      </w:r>
      <w:r w:rsidR="004B35EA">
        <w:rPr>
          <w:color w:val="000000"/>
        </w:rPr>
        <w:t xml:space="preserve">, </w:t>
      </w:r>
      <w:r w:rsidR="004B35EA" w:rsidRPr="004B35EA">
        <w:rPr>
          <w:color w:val="000000"/>
        </w:rPr>
        <w:t>functions</w:t>
      </w:r>
      <w:r w:rsidR="004B35EA">
        <w:rPr>
          <w:color w:val="000000"/>
        </w:rPr>
        <w:t xml:space="preserve">, and expectations of level of service </w:t>
      </w:r>
      <w:r w:rsidR="004B35EA" w:rsidRPr="004B35EA">
        <w:rPr>
          <w:color w:val="000000"/>
        </w:rPr>
        <w:t xml:space="preserve">rendered by law enforcement personnel </w:t>
      </w:r>
      <w:r w:rsidR="004B35EA">
        <w:rPr>
          <w:color w:val="000000"/>
        </w:rPr>
        <w:t xml:space="preserve">performing under this Agreement shall be addressed directly to the </w:t>
      </w:r>
      <w:r w:rsidR="00814C6E" w:rsidRPr="00814C6E">
        <w:rPr>
          <w:color w:val="000000"/>
        </w:rPr>
        <w:t>Payson City Chief of Police</w:t>
      </w:r>
      <w:r w:rsidR="004B35EA">
        <w:rPr>
          <w:color w:val="000000"/>
        </w:rPr>
        <w:t xml:space="preserve"> or designee. </w:t>
      </w:r>
      <w:r w:rsidR="00814C6E" w:rsidRPr="00814C6E">
        <w:rPr>
          <w:color w:val="000000"/>
        </w:rPr>
        <w:t xml:space="preserve"> </w:t>
      </w:r>
    </w:p>
    <w:p w14:paraId="01FA7711" w14:textId="77777777" w:rsidR="004C7A88" w:rsidRDefault="00B630A3" w:rsidP="002B4D38">
      <w:pPr>
        <w:widowControl w:val="0"/>
        <w:ind w:left="1440" w:hanging="720"/>
        <w:rPr>
          <w:color w:val="000000"/>
        </w:rPr>
      </w:pPr>
      <w:r>
        <w:rPr>
          <w:color w:val="000000"/>
        </w:rPr>
        <w:t>2.4</w:t>
      </w:r>
      <w:r w:rsidR="004E5FAD">
        <w:rPr>
          <w:color w:val="000000"/>
        </w:rPr>
        <w:tab/>
        <w:t xml:space="preserve">All </w:t>
      </w:r>
      <w:r w:rsidR="00AD5799">
        <w:rPr>
          <w:color w:val="000000"/>
        </w:rPr>
        <w:t xml:space="preserve">Hospital </w:t>
      </w:r>
      <w:r w:rsidR="004E5FAD">
        <w:rPr>
          <w:color w:val="000000"/>
        </w:rPr>
        <w:t xml:space="preserve">employees who work in conjunction with the </w:t>
      </w:r>
      <w:r w:rsidR="0058628F">
        <w:rPr>
          <w:color w:val="000000"/>
        </w:rPr>
        <w:t>City</w:t>
      </w:r>
      <w:r w:rsidR="004E5FAD">
        <w:rPr>
          <w:color w:val="000000"/>
        </w:rPr>
        <w:t xml:space="preserve"> pursuant to this Agreement shall remain employees of the </w:t>
      </w:r>
      <w:r w:rsidR="0081407A">
        <w:rPr>
          <w:color w:val="000000"/>
        </w:rPr>
        <w:t xml:space="preserve">Hospital </w:t>
      </w:r>
      <w:r w:rsidR="004E5FAD">
        <w:rPr>
          <w:color w:val="000000"/>
        </w:rPr>
        <w:t xml:space="preserve">and shall not have any claim or right to employment, protection, salary, or benefits or claims of any kind from the </w:t>
      </w:r>
      <w:r w:rsidR="0058628F">
        <w:rPr>
          <w:color w:val="000000"/>
        </w:rPr>
        <w:t>City</w:t>
      </w:r>
      <w:r w:rsidR="0081407A">
        <w:rPr>
          <w:color w:val="000000"/>
        </w:rPr>
        <w:t xml:space="preserve"> </w:t>
      </w:r>
      <w:r w:rsidR="004E5FAD">
        <w:rPr>
          <w:color w:val="000000"/>
        </w:rPr>
        <w:t xml:space="preserve">based on this Agreement.  </w:t>
      </w:r>
    </w:p>
    <w:p w14:paraId="00B67975" w14:textId="77777777" w:rsidR="004E5FAD" w:rsidRDefault="006F10C4" w:rsidP="002B4D38">
      <w:pPr>
        <w:widowControl w:val="0"/>
        <w:ind w:left="1440" w:hanging="720"/>
        <w:rPr>
          <w:color w:val="000000"/>
        </w:rPr>
      </w:pPr>
      <w:r>
        <w:rPr>
          <w:color w:val="000000"/>
        </w:rPr>
        <w:t>2.5</w:t>
      </w:r>
      <w:r w:rsidR="004E5FAD">
        <w:rPr>
          <w:color w:val="000000"/>
        </w:rPr>
        <w:tab/>
      </w:r>
      <w:r w:rsidR="0081407A">
        <w:rPr>
          <w:color w:val="000000"/>
        </w:rPr>
        <w:t>Hospital</w:t>
      </w:r>
      <w:r w:rsidR="004E5FAD">
        <w:rPr>
          <w:color w:val="000000"/>
        </w:rPr>
        <w:t xml:space="preserve"> shall not be called upon to assume any liability for the direct payment of any </w:t>
      </w:r>
      <w:r w:rsidR="0058628F">
        <w:rPr>
          <w:color w:val="000000"/>
        </w:rPr>
        <w:t>City</w:t>
      </w:r>
      <w:r w:rsidR="004E5FAD">
        <w:rPr>
          <w:color w:val="000000"/>
        </w:rPr>
        <w:t xml:space="preserve"> salaries, wages, or other compensation to any </w:t>
      </w:r>
      <w:r w:rsidR="0058628F">
        <w:rPr>
          <w:color w:val="000000"/>
        </w:rPr>
        <w:t>City</w:t>
      </w:r>
      <w:r w:rsidR="004E5FAD">
        <w:rPr>
          <w:color w:val="000000"/>
        </w:rPr>
        <w:t xml:space="preserve"> personnel performing services hereunder for said </w:t>
      </w:r>
      <w:r w:rsidR="0081407A">
        <w:rPr>
          <w:color w:val="000000"/>
        </w:rPr>
        <w:t>Hospital</w:t>
      </w:r>
      <w:r w:rsidR="004E5FAD">
        <w:rPr>
          <w:color w:val="000000"/>
        </w:rPr>
        <w:t xml:space="preserve">.  Except as herein otherwise specified, </w:t>
      </w:r>
      <w:r w:rsidR="0081407A">
        <w:rPr>
          <w:color w:val="000000"/>
        </w:rPr>
        <w:t>Hospital</w:t>
      </w:r>
      <w:r w:rsidR="004E5FAD">
        <w:rPr>
          <w:color w:val="000000"/>
        </w:rPr>
        <w:t xml:space="preserve"> shall not be liable for compensation or indemnity to any </w:t>
      </w:r>
      <w:r w:rsidR="0058628F">
        <w:rPr>
          <w:color w:val="000000"/>
        </w:rPr>
        <w:t>City</w:t>
      </w:r>
      <w:r w:rsidR="004E5FAD">
        <w:rPr>
          <w:color w:val="000000"/>
        </w:rPr>
        <w:t xml:space="preserve"> employee or agent of the </w:t>
      </w:r>
      <w:r w:rsidR="0058628F">
        <w:rPr>
          <w:color w:val="000000"/>
        </w:rPr>
        <w:t>City</w:t>
      </w:r>
      <w:r w:rsidR="004E5FAD">
        <w:rPr>
          <w:color w:val="000000"/>
        </w:rPr>
        <w:t xml:space="preserve"> for injury or sickness arising out of his/her employment</w:t>
      </w:r>
      <w:r w:rsidR="0058628F">
        <w:rPr>
          <w:color w:val="000000"/>
        </w:rPr>
        <w:t>.</w:t>
      </w:r>
    </w:p>
    <w:p w14:paraId="735E2C69" w14:textId="77777777" w:rsidR="00D2780F" w:rsidRDefault="00D2780F" w:rsidP="002B4D38">
      <w:pPr>
        <w:widowControl w:val="0"/>
        <w:ind w:left="1440" w:hanging="720"/>
        <w:rPr>
          <w:color w:val="000000"/>
        </w:rPr>
      </w:pPr>
    </w:p>
    <w:p w14:paraId="7EDA9DBD" w14:textId="77777777" w:rsidR="004E5FAD" w:rsidRDefault="00E27BA6" w:rsidP="002B4D38">
      <w:pPr>
        <w:widowControl w:val="0"/>
        <w:ind w:left="720" w:hanging="720"/>
        <w:rPr>
          <w:b/>
          <w:color w:val="000000"/>
        </w:rPr>
      </w:pPr>
      <w:r>
        <w:rPr>
          <w:b/>
          <w:color w:val="000000"/>
        </w:rPr>
        <w:t>3.0</w:t>
      </w:r>
      <w:r>
        <w:rPr>
          <w:b/>
          <w:color w:val="000000"/>
        </w:rPr>
        <w:tab/>
      </w:r>
      <w:r w:rsidR="00EF734F">
        <w:rPr>
          <w:b/>
          <w:color w:val="000000"/>
        </w:rPr>
        <w:t>SCOPE OF SERVICE</w:t>
      </w:r>
    </w:p>
    <w:p w14:paraId="23E25486" w14:textId="77777777" w:rsidR="006F10C4" w:rsidRDefault="006F10C4" w:rsidP="002B4D38">
      <w:pPr>
        <w:widowControl w:val="0"/>
        <w:ind w:left="720" w:hanging="720"/>
        <w:rPr>
          <w:b/>
          <w:color w:val="000000"/>
        </w:rPr>
      </w:pPr>
    </w:p>
    <w:p w14:paraId="3CD14BB5" w14:textId="77777777" w:rsidR="0001465D" w:rsidRDefault="004E5FAD" w:rsidP="002B4D38">
      <w:pPr>
        <w:widowControl w:val="0"/>
        <w:ind w:left="720"/>
        <w:rPr>
          <w:color w:val="000000"/>
        </w:rPr>
      </w:pPr>
      <w:r>
        <w:rPr>
          <w:color w:val="000000"/>
        </w:rPr>
        <w:t xml:space="preserve">Services performed hereunder and specifically requested by the </w:t>
      </w:r>
      <w:r w:rsidR="0081407A">
        <w:rPr>
          <w:color w:val="000000"/>
        </w:rPr>
        <w:t>Hospital</w:t>
      </w:r>
      <w:r>
        <w:rPr>
          <w:color w:val="000000"/>
        </w:rPr>
        <w:t xml:space="preserve"> shall be developed in conjunction with the </w:t>
      </w:r>
      <w:r w:rsidR="006F10C4">
        <w:rPr>
          <w:color w:val="000000"/>
        </w:rPr>
        <w:t xml:space="preserve">Payson City Police </w:t>
      </w:r>
      <w:r w:rsidR="0038017F">
        <w:rPr>
          <w:color w:val="000000"/>
        </w:rPr>
        <w:t>Chief</w:t>
      </w:r>
      <w:r w:rsidR="0001465D">
        <w:rPr>
          <w:color w:val="000000"/>
        </w:rPr>
        <w:t xml:space="preserve"> as described in Exhibit </w:t>
      </w:r>
      <w:r w:rsidR="00AF44FE">
        <w:rPr>
          <w:color w:val="000000"/>
        </w:rPr>
        <w:t>“</w:t>
      </w:r>
      <w:r w:rsidR="0001465D">
        <w:rPr>
          <w:color w:val="000000"/>
        </w:rPr>
        <w:t>A</w:t>
      </w:r>
      <w:r w:rsidR="00AF44FE">
        <w:rPr>
          <w:color w:val="000000"/>
        </w:rPr>
        <w:t>”</w:t>
      </w:r>
      <w:r w:rsidR="0001465D">
        <w:rPr>
          <w:color w:val="000000"/>
        </w:rPr>
        <w:t xml:space="preserve">.  </w:t>
      </w:r>
    </w:p>
    <w:p w14:paraId="44522CFB" w14:textId="77777777" w:rsidR="00100607" w:rsidRDefault="00100607" w:rsidP="002B4D38">
      <w:pPr>
        <w:widowControl w:val="0"/>
        <w:ind w:left="1440" w:hanging="720"/>
        <w:rPr>
          <w:color w:val="000000"/>
        </w:rPr>
      </w:pPr>
    </w:p>
    <w:p w14:paraId="1F9464F0" w14:textId="77777777" w:rsidR="004E5FAD" w:rsidRDefault="00814057" w:rsidP="002B4D38">
      <w:pPr>
        <w:widowControl w:val="0"/>
        <w:ind w:left="720" w:hanging="720"/>
        <w:rPr>
          <w:b/>
          <w:color w:val="000000"/>
        </w:rPr>
      </w:pPr>
      <w:r>
        <w:rPr>
          <w:b/>
          <w:color w:val="000000"/>
        </w:rPr>
        <w:t>4.0</w:t>
      </w:r>
      <w:r>
        <w:rPr>
          <w:b/>
          <w:color w:val="000000"/>
        </w:rPr>
        <w:tab/>
      </w:r>
      <w:r w:rsidR="004E5FAD">
        <w:rPr>
          <w:b/>
          <w:color w:val="000000"/>
        </w:rPr>
        <w:t>PERFORMANCE OF AGREEMENT</w:t>
      </w:r>
    </w:p>
    <w:p w14:paraId="1AF1172B" w14:textId="77777777" w:rsidR="00505C89" w:rsidRDefault="00505C89" w:rsidP="002B4D38">
      <w:pPr>
        <w:widowControl w:val="0"/>
        <w:ind w:left="720" w:hanging="720"/>
        <w:rPr>
          <w:color w:val="000000"/>
        </w:rPr>
      </w:pPr>
    </w:p>
    <w:p w14:paraId="2E128724" w14:textId="77777777" w:rsidR="004E5FAD" w:rsidRDefault="004E5FAD" w:rsidP="002B4D38">
      <w:pPr>
        <w:widowControl w:val="0"/>
        <w:ind w:left="1440" w:hanging="720"/>
        <w:rPr>
          <w:color w:val="000000"/>
        </w:rPr>
      </w:pPr>
      <w:r>
        <w:rPr>
          <w:color w:val="000000"/>
        </w:rPr>
        <w:t>4.1</w:t>
      </w:r>
      <w:r>
        <w:rPr>
          <w:color w:val="000000"/>
        </w:rPr>
        <w:tab/>
        <w:t>For</w:t>
      </w:r>
      <w:r w:rsidR="00505C89">
        <w:rPr>
          <w:color w:val="000000"/>
        </w:rPr>
        <w:t xml:space="preserve"> the purpose of performing </w:t>
      </w:r>
      <w:r>
        <w:rPr>
          <w:color w:val="000000"/>
        </w:rPr>
        <w:t xml:space="preserve">law enforcement services, </w:t>
      </w:r>
      <w:r w:rsidR="009E1B24">
        <w:rPr>
          <w:color w:val="000000"/>
        </w:rPr>
        <w:t>City</w:t>
      </w:r>
      <w:r>
        <w:rPr>
          <w:color w:val="000000"/>
        </w:rPr>
        <w:t xml:space="preserve"> shall furnish and supply all necessary labor, supervision, equipment, </w:t>
      </w:r>
      <w:r w:rsidR="00CD39FC">
        <w:rPr>
          <w:color w:val="000000"/>
        </w:rPr>
        <w:t xml:space="preserve">vehicles, </w:t>
      </w:r>
      <w:r>
        <w:rPr>
          <w:color w:val="000000"/>
        </w:rPr>
        <w:t xml:space="preserve">communication facilities, and supplies necessary to maintain the agreed level of service to be rendered hereunder. </w:t>
      </w:r>
    </w:p>
    <w:p w14:paraId="17D7449A" w14:textId="77777777" w:rsidR="00F362D5" w:rsidRDefault="00F362D5" w:rsidP="002B4D38">
      <w:pPr>
        <w:widowControl w:val="0"/>
        <w:ind w:left="1440" w:hanging="720"/>
        <w:rPr>
          <w:color w:val="000000"/>
        </w:rPr>
      </w:pPr>
      <w:r w:rsidRPr="00F362D5">
        <w:rPr>
          <w:color w:val="000000"/>
        </w:rPr>
        <w:t>4.</w:t>
      </w:r>
      <w:r>
        <w:rPr>
          <w:color w:val="000000"/>
        </w:rPr>
        <w:t>2</w:t>
      </w:r>
      <w:r>
        <w:rPr>
          <w:color w:val="000000"/>
        </w:rPr>
        <w:tab/>
      </w:r>
      <w:r w:rsidRPr="00F362D5">
        <w:rPr>
          <w:color w:val="000000"/>
        </w:rPr>
        <w:t xml:space="preserve">Hospital may provide additional resources for </w:t>
      </w:r>
      <w:r w:rsidR="009E1B24">
        <w:rPr>
          <w:color w:val="000000"/>
        </w:rPr>
        <w:t>City</w:t>
      </w:r>
      <w:r w:rsidRPr="00F362D5">
        <w:rPr>
          <w:color w:val="000000"/>
        </w:rPr>
        <w:t xml:space="preserve"> to utilize in performance of the services.</w:t>
      </w:r>
    </w:p>
    <w:p w14:paraId="386F773A" w14:textId="77777777" w:rsidR="00F362D5" w:rsidRDefault="00F362D5" w:rsidP="002B4D38">
      <w:pPr>
        <w:widowControl w:val="0"/>
        <w:ind w:left="1440" w:hanging="720"/>
        <w:rPr>
          <w:color w:val="000000"/>
        </w:rPr>
      </w:pPr>
      <w:r w:rsidRPr="00F362D5">
        <w:rPr>
          <w:color w:val="000000"/>
        </w:rPr>
        <w:t>4.</w:t>
      </w:r>
      <w:r>
        <w:rPr>
          <w:color w:val="000000"/>
        </w:rPr>
        <w:t>3</w:t>
      </w:r>
      <w:r w:rsidRPr="00F362D5">
        <w:rPr>
          <w:color w:val="000000"/>
        </w:rPr>
        <w:t xml:space="preserve"> </w:t>
      </w:r>
      <w:r w:rsidRPr="00F362D5">
        <w:rPr>
          <w:color w:val="000000"/>
        </w:rPr>
        <w:tab/>
        <w:t>Notwithstanding the foregoing, it is mutually agreed that in all instances where special supplies, stationery, notices, forms, and the like must be issued in the name of said Hospital, the same shall be supplied by Hospital at its own cost and expense.</w:t>
      </w:r>
    </w:p>
    <w:p w14:paraId="05A806CC" w14:textId="2398787A" w:rsidR="004E5FAD" w:rsidRDefault="00F362D5" w:rsidP="002B4D38">
      <w:pPr>
        <w:widowControl w:val="0"/>
        <w:ind w:left="1440" w:hanging="720"/>
        <w:rPr>
          <w:color w:val="000000"/>
        </w:rPr>
      </w:pPr>
      <w:r>
        <w:rPr>
          <w:color w:val="000000"/>
        </w:rPr>
        <w:t>4.4</w:t>
      </w:r>
      <w:r w:rsidR="004E5FAD">
        <w:rPr>
          <w:color w:val="000000"/>
        </w:rPr>
        <w:tab/>
      </w:r>
      <w:r w:rsidR="00922E95">
        <w:rPr>
          <w:color w:val="000000"/>
        </w:rPr>
        <w:t xml:space="preserve">It is agreed that Payson Police will provide monthly timesheets to Hospital detailing daily hours worked to help determine productivity of law enforcement staff.  </w:t>
      </w:r>
      <w:r w:rsidR="00865AE4">
        <w:rPr>
          <w:color w:val="000000"/>
        </w:rPr>
        <w:t xml:space="preserve"> </w:t>
      </w:r>
    </w:p>
    <w:p w14:paraId="1A19795B" w14:textId="77777777" w:rsidR="00D2780F" w:rsidRDefault="00D2780F" w:rsidP="002B4D38">
      <w:pPr>
        <w:widowControl w:val="0"/>
        <w:ind w:left="1440" w:hanging="720"/>
        <w:rPr>
          <w:color w:val="000000"/>
        </w:rPr>
      </w:pPr>
    </w:p>
    <w:p w14:paraId="5E516934" w14:textId="77777777" w:rsidR="00677F72" w:rsidRPr="0084541F" w:rsidRDefault="00677F72" w:rsidP="002B4D38">
      <w:pPr>
        <w:rPr>
          <w:color w:val="000000"/>
        </w:rPr>
      </w:pPr>
      <w:r>
        <w:rPr>
          <w:b/>
        </w:rPr>
        <w:t>5.0</w:t>
      </w:r>
      <w:r>
        <w:rPr>
          <w:b/>
        </w:rPr>
        <w:tab/>
      </w:r>
      <w:r w:rsidRPr="0084541F">
        <w:rPr>
          <w:b/>
        </w:rPr>
        <w:t>WARRANTY OF NON-EXCLUSION</w:t>
      </w:r>
      <w:r w:rsidRPr="0084541F">
        <w:rPr>
          <w:color w:val="000000"/>
        </w:rPr>
        <w:t xml:space="preserve"> </w:t>
      </w:r>
    </w:p>
    <w:p w14:paraId="743DE53A" w14:textId="77777777" w:rsidR="00677F72" w:rsidRPr="0084541F" w:rsidRDefault="00677F72" w:rsidP="002B4D38">
      <w:pPr>
        <w:ind w:firstLine="720"/>
        <w:rPr>
          <w:color w:val="000000"/>
        </w:rPr>
      </w:pPr>
      <w:r w:rsidRPr="0084541F">
        <w:rPr>
          <w:color w:val="000000"/>
        </w:rPr>
        <w:t xml:space="preserve"> </w:t>
      </w:r>
    </w:p>
    <w:p w14:paraId="058FCD26" w14:textId="77777777" w:rsidR="00677F72" w:rsidRDefault="00E27BA6" w:rsidP="002B4D38">
      <w:pPr>
        <w:ind w:left="720"/>
        <w:rPr>
          <w:color w:val="000000"/>
        </w:rPr>
      </w:pPr>
      <w:r w:rsidRPr="0084541F">
        <w:t xml:space="preserve">City </w:t>
      </w:r>
      <w:r w:rsidR="00677F72" w:rsidRPr="0084541F">
        <w:rPr>
          <w:color w:val="000000"/>
        </w:rPr>
        <w:t xml:space="preserve">represents and warrants to </w:t>
      </w:r>
      <w:r w:rsidRPr="0084541F">
        <w:rPr>
          <w:color w:val="000000"/>
        </w:rPr>
        <w:t>Hospital that City</w:t>
      </w:r>
      <w:r w:rsidR="00677F72" w:rsidRPr="0084541F">
        <w:rPr>
          <w:color w:val="000000"/>
        </w:rPr>
        <w:t>, its officers, directors and employees (</w:t>
      </w:r>
      <w:proofErr w:type="spellStart"/>
      <w:r w:rsidR="00677F72" w:rsidRPr="0084541F">
        <w:rPr>
          <w:color w:val="000000"/>
        </w:rPr>
        <w:t>i</w:t>
      </w:r>
      <w:proofErr w:type="spellEnd"/>
      <w:r w:rsidR="00677F72" w:rsidRPr="0084541F">
        <w:rPr>
          <w:color w:val="000000"/>
        </w:rPr>
        <w:t xml:space="preserve">) are not currently excluded, debarred, or otherwise ineligible to participate in the federal </w:t>
      </w:r>
      <w:r w:rsidR="00677F72" w:rsidRPr="0084541F">
        <w:rPr>
          <w:color w:val="000000"/>
        </w:rPr>
        <w:lastRenderedPageBreak/>
        <w:t>health care programs as defined in 42 U.S.C. §1320a-7b(f) (the “federal healthcare programs”), (ii) have not been convicted of a criminal offense related to the provision of healthcare items or services but have not yet been excluded, debarred, or otherwise declared ineligible to participate in the federal healthcare programs, and (iii) are not, to the best of its knowledge, under investigation or otherwise aware of any circumsta</w:t>
      </w:r>
      <w:r w:rsidRPr="0084541F">
        <w:rPr>
          <w:color w:val="000000"/>
        </w:rPr>
        <w:t>nces which may result in City</w:t>
      </w:r>
      <w:r w:rsidR="00677F72" w:rsidRPr="0084541F">
        <w:rPr>
          <w:color w:val="000000"/>
        </w:rPr>
        <w:t xml:space="preserve"> being excluded from participation in the federal healthcare programs. This shall be an ongoing representation and warranty during the te</w:t>
      </w:r>
      <w:r w:rsidRPr="0084541F">
        <w:rPr>
          <w:color w:val="000000"/>
        </w:rPr>
        <w:t>rm of this Agreement and City</w:t>
      </w:r>
      <w:r w:rsidR="00677F72" w:rsidRPr="0084541F">
        <w:rPr>
          <w:color w:val="000000"/>
        </w:rPr>
        <w:t xml:space="preserve"> shall immediately notify </w:t>
      </w:r>
      <w:r w:rsidRPr="0084541F">
        <w:rPr>
          <w:color w:val="000000"/>
        </w:rPr>
        <w:t>Hospital</w:t>
      </w:r>
      <w:r w:rsidR="00677F72" w:rsidRPr="0084541F">
        <w:rPr>
          <w:color w:val="000000"/>
        </w:rPr>
        <w:t xml:space="preserve"> of any change in the status of the representations and warranty set forth in this section. Any breach of this section shall give </w:t>
      </w:r>
      <w:r w:rsidRPr="0084541F">
        <w:rPr>
          <w:color w:val="000000"/>
        </w:rPr>
        <w:t>Hospital</w:t>
      </w:r>
      <w:r w:rsidR="00677F72" w:rsidRPr="0084541F">
        <w:rPr>
          <w:color w:val="000000"/>
        </w:rPr>
        <w:t xml:space="preserve"> the right to terminate this Agreement immediately for cause.</w:t>
      </w:r>
    </w:p>
    <w:p w14:paraId="78BDCDA5" w14:textId="77777777" w:rsidR="00814057" w:rsidRDefault="00814057" w:rsidP="002B4D38">
      <w:pPr>
        <w:ind w:left="720"/>
        <w:rPr>
          <w:color w:val="000000"/>
        </w:rPr>
      </w:pPr>
    </w:p>
    <w:p w14:paraId="24871E8A" w14:textId="77777777" w:rsidR="00814057" w:rsidRPr="0084541F" w:rsidRDefault="00814057" w:rsidP="002B4D38">
      <w:pPr>
        <w:rPr>
          <w:b/>
          <w:color w:val="000000"/>
        </w:rPr>
      </w:pPr>
      <w:r>
        <w:rPr>
          <w:b/>
          <w:color w:val="000000"/>
        </w:rPr>
        <w:t>6.0</w:t>
      </w:r>
      <w:r>
        <w:rPr>
          <w:b/>
          <w:color w:val="000000"/>
        </w:rPr>
        <w:tab/>
      </w:r>
      <w:r w:rsidRPr="0084541F">
        <w:rPr>
          <w:b/>
          <w:color w:val="000000"/>
        </w:rPr>
        <w:t>CONFIDENTIALITY REQUIREMENTS</w:t>
      </w:r>
    </w:p>
    <w:p w14:paraId="6EAB67AD" w14:textId="77777777" w:rsidR="00814057" w:rsidRPr="0084541F" w:rsidRDefault="00814057" w:rsidP="002B4D38">
      <w:pPr>
        <w:autoSpaceDE w:val="0"/>
        <w:autoSpaceDN w:val="0"/>
        <w:adjustRightInd w:val="0"/>
        <w:rPr>
          <w:b/>
          <w:color w:val="000000"/>
        </w:rPr>
      </w:pPr>
    </w:p>
    <w:p w14:paraId="40B545FE" w14:textId="6E94C4F9" w:rsidR="00814057" w:rsidRDefault="00814057" w:rsidP="002B4D38">
      <w:pPr>
        <w:autoSpaceDE w:val="0"/>
        <w:autoSpaceDN w:val="0"/>
        <w:adjustRightInd w:val="0"/>
        <w:ind w:left="720"/>
        <w:rPr>
          <w:snapToGrid w:val="0"/>
        </w:rPr>
      </w:pPr>
      <w:r w:rsidRPr="0084541F">
        <w:rPr>
          <w:color w:val="000000"/>
        </w:rPr>
        <w:t xml:space="preserve">City </w:t>
      </w:r>
      <w:r w:rsidRPr="0084541F">
        <w:rPr>
          <w:snapToGrid w:val="0"/>
        </w:rPr>
        <w:t>agrees to comply with all state and f</w:t>
      </w:r>
      <w:r w:rsidRPr="0084541F">
        <w:rPr>
          <w:szCs w:val="24"/>
        </w:rPr>
        <w:t xml:space="preserve">ederal confidentiality statutes and regulations, including </w:t>
      </w:r>
      <w:r w:rsidRPr="0084541F">
        <w:rPr>
          <w:snapToGrid w:val="0"/>
        </w:rPr>
        <w:t xml:space="preserve">the Health Insurance Portability and Accountability Act of 1996, as codified at 42 U.S.C. §1320d (“HIPAA”) and any current and future regulations promulgated thereunder including without limitation the federal privacy regulations contained in 45 C.F.R. Parts 160 and 164 (the “Federal Privacy Regulations”), </w:t>
      </w:r>
      <w:r w:rsidR="00922E95">
        <w:rPr>
          <w:snapToGrid w:val="0"/>
        </w:rPr>
        <w:t xml:space="preserve">the federal law enforcement standards contained in 45 C.F.R. Part 142 (the “Federal Law Enforcement Regulations”), </w:t>
      </w:r>
      <w:r w:rsidRPr="0084541F">
        <w:rPr>
          <w:snapToGrid w:val="0"/>
        </w:rPr>
        <w:t>and the federal standards for electronic transactions contained in 45 C.F.R. Parts 160 and 162, all collectively referred to herein as “HIPAA Requirements”.  City agrees not to use or further disclose any Protected Health Information (as defined in 45 C.F.R. §164.501) or Individually Identifiable Health Information (as defined in 42 U.S.C. §1320d), other than as permitted by HIPAA Requirements and the terms of this Agreement. To the extent applicable under HIPAA, City shall make its internal practices, books, and records relating to the use and disclosure of Protected Health Information available to the Secretary of Health and Human Services to the extent required for determining compliance with the Federal Privacy Regulations.</w:t>
      </w:r>
    </w:p>
    <w:p w14:paraId="054AFBB7" w14:textId="77777777" w:rsidR="00814057" w:rsidRDefault="00814057" w:rsidP="002B4D38">
      <w:pPr>
        <w:ind w:left="720"/>
        <w:rPr>
          <w:b/>
          <w:color w:val="000000"/>
        </w:rPr>
      </w:pPr>
    </w:p>
    <w:p w14:paraId="28A7582D" w14:textId="77777777" w:rsidR="00814057" w:rsidRPr="0084541F" w:rsidRDefault="00814057" w:rsidP="002B4D38">
      <w:pPr>
        <w:rPr>
          <w:color w:val="000000"/>
        </w:rPr>
      </w:pPr>
      <w:r>
        <w:rPr>
          <w:b/>
          <w:color w:val="000000"/>
        </w:rPr>
        <w:t>7.0</w:t>
      </w:r>
      <w:r>
        <w:rPr>
          <w:b/>
          <w:color w:val="000000"/>
        </w:rPr>
        <w:tab/>
      </w:r>
      <w:r w:rsidRPr="0084541F">
        <w:rPr>
          <w:b/>
          <w:color w:val="000000"/>
        </w:rPr>
        <w:t>ACCESS TO RECORDS</w:t>
      </w:r>
    </w:p>
    <w:p w14:paraId="36EE6EC5" w14:textId="77777777" w:rsidR="00814057" w:rsidRPr="0084541F" w:rsidRDefault="00814057" w:rsidP="002B4D38">
      <w:pPr>
        <w:rPr>
          <w:color w:val="000000"/>
        </w:rPr>
      </w:pPr>
    </w:p>
    <w:p w14:paraId="741C4CC9" w14:textId="77777777" w:rsidR="00BA7383" w:rsidRPr="0084541F" w:rsidRDefault="00BA7383" w:rsidP="002B4D38">
      <w:pPr>
        <w:ind w:left="720"/>
        <w:rPr>
          <w:color w:val="000000"/>
        </w:rPr>
      </w:pPr>
      <w:r w:rsidRPr="0084541F">
        <w:rPr>
          <w:color w:val="000000"/>
        </w:rPr>
        <w:t>Pursuant to the requirements of 42 CFR 420.300 et se</w:t>
      </w:r>
      <w:r w:rsidR="005B7454" w:rsidRPr="0084541F">
        <w:rPr>
          <w:color w:val="000000"/>
        </w:rPr>
        <w:t>q., City</w:t>
      </w:r>
      <w:r w:rsidRPr="0084541F">
        <w:rPr>
          <w:color w:val="000000"/>
        </w:rPr>
        <w:t xml:space="preserve"> agrees to make available to the Secretary of Health and Human Services ("HHS"), the Comptroller General of the Government Accounting Office ("GAO") or their authorized representatives, all contracts, books, documents and records relating to the nature and extent of costs hereunder for a period of four (4) years after the furnishing of services hereunder for any and all services furnished under this </w:t>
      </w:r>
      <w:r w:rsidR="005B7454" w:rsidRPr="0084541F">
        <w:rPr>
          <w:color w:val="000000"/>
        </w:rPr>
        <w:t>Agreement.  In addition, City</w:t>
      </w:r>
      <w:r w:rsidRPr="0084541F">
        <w:rPr>
          <w:color w:val="000000"/>
        </w:rPr>
        <w:t xml:space="preserve"> hereby agrees to require by contract that each subcontractor makes available to the HHS and GAO, or their authorized representative, all contracts, books, documents and records relating to the nature and extent of the costs thereunder for a period of four (4) years after the furnishing of services thereunder.</w:t>
      </w:r>
    </w:p>
    <w:p w14:paraId="7CBAB752" w14:textId="77777777" w:rsidR="00814057" w:rsidRPr="0084541F" w:rsidRDefault="00814057" w:rsidP="002B4D38">
      <w:pPr>
        <w:rPr>
          <w:color w:val="000000"/>
        </w:rPr>
      </w:pPr>
    </w:p>
    <w:p w14:paraId="2217D22E" w14:textId="77777777" w:rsidR="00BA7383" w:rsidRPr="0084541F" w:rsidRDefault="00BA7383" w:rsidP="002B4D38">
      <w:pPr>
        <w:rPr>
          <w:color w:val="000000"/>
        </w:rPr>
      </w:pPr>
      <w:r w:rsidRPr="0084541F">
        <w:rPr>
          <w:b/>
          <w:color w:val="000000"/>
        </w:rPr>
        <w:t>8.0</w:t>
      </w:r>
      <w:r w:rsidRPr="0084541F">
        <w:rPr>
          <w:b/>
          <w:color w:val="000000"/>
        </w:rPr>
        <w:tab/>
        <w:t>INSURANCE</w:t>
      </w:r>
    </w:p>
    <w:p w14:paraId="06E6FF43" w14:textId="77777777" w:rsidR="00BA7383" w:rsidRPr="0084541F" w:rsidRDefault="00BA7383" w:rsidP="002B4D38">
      <w:pPr>
        <w:rPr>
          <w:color w:val="000000"/>
        </w:rPr>
      </w:pPr>
    </w:p>
    <w:p w14:paraId="66DB6AEE" w14:textId="77777777" w:rsidR="00BA7383" w:rsidRPr="00BA7383" w:rsidRDefault="00BA7383" w:rsidP="002B4D38">
      <w:pPr>
        <w:ind w:left="720"/>
        <w:rPr>
          <w:color w:val="000000"/>
        </w:rPr>
      </w:pPr>
      <w:r w:rsidRPr="0084541F">
        <w:rPr>
          <w:color w:val="000000"/>
        </w:rPr>
        <w:t>City shall maintain professional liabili</w:t>
      </w:r>
      <w:r w:rsidR="005B7454" w:rsidRPr="0084541F">
        <w:rPr>
          <w:color w:val="000000"/>
        </w:rPr>
        <w:t>ty insurance in the amount of $1 million per occurrence and $3</w:t>
      </w:r>
      <w:r w:rsidRPr="0084541F">
        <w:rPr>
          <w:color w:val="000000"/>
        </w:rPr>
        <w:t xml:space="preserve"> million in the aggregate.  City</w:t>
      </w:r>
      <w:r w:rsidR="005B7454" w:rsidRPr="0084541F">
        <w:rPr>
          <w:color w:val="000000"/>
        </w:rPr>
        <w:t xml:space="preserve"> will provide Hospital</w:t>
      </w:r>
      <w:r w:rsidRPr="0084541F">
        <w:rPr>
          <w:color w:val="000000"/>
        </w:rPr>
        <w:t xml:space="preserve"> with a certificate of insurance at any time, upon request.</w:t>
      </w:r>
    </w:p>
    <w:p w14:paraId="0AA21224" w14:textId="77777777" w:rsidR="00677F72" w:rsidRDefault="00677F72" w:rsidP="002B4D38">
      <w:pPr>
        <w:widowControl w:val="0"/>
        <w:ind w:left="720" w:hanging="720"/>
        <w:rPr>
          <w:b/>
          <w:color w:val="000000"/>
        </w:rPr>
      </w:pPr>
    </w:p>
    <w:p w14:paraId="069EB537" w14:textId="77777777" w:rsidR="00DB3B7C" w:rsidRDefault="00BA7383" w:rsidP="002B4D38">
      <w:pPr>
        <w:widowControl w:val="0"/>
        <w:ind w:left="720" w:hanging="720"/>
        <w:rPr>
          <w:color w:val="000000"/>
        </w:rPr>
      </w:pPr>
      <w:r>
        <w:rPr>
          <w:b/>
          <w:color w:val="000000"/>
        </w:rPr>
        <w:t>9</w:t>
      </w:r>
      <w:r w:rsidR="004E5FAD">
        <w:rPr>
          <w:b/>
          <w:color w:val="000000"/>
        </w:rPr>
        <w:t>.0</w:t>
      </w:r>
      <w:r w:rsidR="004E5FAD">
        <w:rPr>
          <w:b/>
          <w:color w:val="000000"/>
        </w:rPr>
        <w:tab/>
        <w:t>INDEMNIFICATION</w:t>
      </w:r>
    </w:p>
    <w:p w14:paraId="119AB30F" w14:textId="77777777" w:rsidR="00DB3B7C" w:rsidRPr="00DB3B7C" w:rsidRDefault="00DB3B7C" w:rsidP="002B4D38">
      <w:pPr>
        <w:widowControl w:val="0"/>
        <w:ind w:left="720" w:hanging="720"/>
        <w:rPr>
          <w:color w:val="000000"/>
        </w:rPr>
      </w:pPr>
    </w:p>
    <w:p w14:paraId="76D40323" w14:textId="77777777" w:rsidR="00DB3B7C" w:rsidRDefault="00BA7383" w:rsidP="002B4D38">
      <w:pPr>
        <w:widowControl w:val="0"/>
        <w:ind w:left="1440" w:hanging="720"/>
        <w:rPr>
          <w:color w:val="000000"/>
        </w:rPr>
      </w:pPr>
      <w:r>
        <w:rPr>
          <w:color w:val="000000"/>
        </w:rPr>
        <w:t>9</w:t>
      </w:r>
      <w:r w:rsidR="00DB3B7C" w:rsidRPr="00F362D5">
        <w:rPr>
          <w:color w:val="000000"/>
        </w:rPr>
        <w:t>.1</w:t>
      </w:r>
      <w:r w:rsidR="00DB3B7C" w:rsidRPr="00DB3B7C">
        <w:rPr>
          <w:color w:val="000000"/>
        </w:rPr>
        <w:t xml:space="preserve"> </w:t>
      </w:r>
      <w:r w:rsidR="00DB3B7C">
        <w:rPr>
          <w:color w:val="000000"/>
        </w:rPr>
        <w:tab/>
        <w:t xml:space="preserve">The </w:t>
      </w:r>
      <w:r w:rsidR="009E1B24">
        <w:rPr>
          <w:color w:val="000000"/>
        </w:rPr>
        <w:t>City</w:t>
      </w:r>
      <w:r w:rsidR="00DB3B7C">
        <w:rPr>
          <w:color w:val="000000"/>
        </w:rPr>
        <w:t xml:space="preserve"> </w:t>
      </w:r>
      <w:r w:rsidR="00DB3B7C" w:rsidRPr="00DB3B7C">
        <w:rPr>
          <w:color w:val="000000"/>
        </w:rPr>
        <w:t xml:space="preserve">shall indemnify, defend, and hold harmless the </w:t>
      </w:r>
      <w:r w:rsidR="00DB3B7C">
        <w:rPr>
          <w:color w:val="000000"/>
        </w:rPr>
        <w:t xml:space="preserve">Hospital it’s </w:t>
      </w:r>
      <w:r w:rsidR="00DB3B7C" w:rsidRPr="00DB3B7C">
        <w:rPr>
          <w:color w:val="000000"/>
        </w:rPr>
        <w:t xml:space="preserve">officers, employees, and agents from and against any and all liability, including but not limited to demands, claims, actions, fees, costs, and expenses (including attorney and expert witness fees), arising from or connected with the </w:t>
      </w:r>
      <w:r w:rsidR="009E1B24">
        <w:rPr>
          <w:color w:val="000000"/>
        </w:rPr>
        <w:t>City</w:t>
      </w:r>
      <w:r w:rsidR="00DB3B7C" w:rsidRPr="00DB3B7C">
        <w:rPr>
          <w:color w:val="000000"/>
        </w:rPr>
        <w:t>'s acts and/or omissions arising from and/or relating to this Agreement.</w:t>
      </w:r>
    </w:p>
    <w:p w14:paraId="366FA195" w14:textId="77777777" w:rsidR="00DB3B7C" w:rsidRDefault="00BA7383" w:rsidP="002B4D38">
      <w:pPr>
        <w:widowControl w:val="0"/>
        <w:ind w:left="1440" w:hanging="720"/>
        <w:rPr>
          <w:color w:val="000000"/>
        </w:rPr>
      </w:pPr>
      <w:r>
        <w:rPr>
          <w:color w:val="000000"/>
        </w:rPr>
        <w:t>9</w:t>
      </w:r>
      <w:r w:rsidR="00DB3B7C" w:rsidRPr="00DB3B7C">
        <w:rPr>
          <w:color w:val="000000"/>
        </w:rPr>
        <w:t xml:space="preserve">.2 </w:t>
      </w:r>
      <w:r w:rsidR="00DB3B7C">
        <w:rPr>
          <w:color w:val="000000"/>
        </w:rPr>
        <w:tab/>
        <w:t xml:space="preserve">Hospital shall </w:t>
      </w:r>
      <w:r w:rsidR="00DB3B7C" w:rsidRPr="00DB3B7C">
        <w:rPr>
          <w:color w:val="000000"/>
        </w:rPr>
        <w:t xml:space="preserve">indemnify, defend, and hold harmless the </w:t>
      </w:r>
      <w:r w:rsidR="009E1B24">
        <w:rPr>
          <w:color w:val="000000"/>
        </w:rPr>
        <w:t>City</w:t>
      </w:r>
      <w:r w:rsidR="00DB3B7C" w:rsidRPr="00DB3B7C">
        <w:rPr>
          <w:color w:val="000000"/>
        </w:rPr>
        <w:t>,</w:t>
      </w:r>
      <w:r w:rsidR="00DB3B7C">
        <w:rPr>
          <w:color w:val="000000"/>
        </w:rPr>
        <w:t xml:space="preserve"> it’s </w:t>
      </w:r>
      <w:r w:rsidR="00DB3B7C" w:rsidRPr="00DB3B7C">
        <w:rPr>
          <w:color w:val="000000"/>
        </w:rPr>
        <w:t xml:space="preserve">elected and appointed officers, employees, and agents from and against any and all liability, including but not limited to demands, claims, actions, fees, costs, and expenses (including attorney and expert witness fees), arising from or connected with </w:t>
      </w:r>
      <w:r w:rsidR="00DB3B7C">
        <w:rPr>
          <w:color w:val="000000"/>
        </w:rPr>
        <w:t xml:space="preserve">Hospital’s </w:t>
      </w:r>
      <w:r w:rsidR="00DB3B7C" w:rsidRPr="00DB3B7C">
        <w:rPr>
          <w:color w:val="000000"/>
        </w:rPr>
        <w:t>acts and/or omissions arising from and/or relating to this Agreement.</w:t>
      </w:r>
    </w:p>
    <w:p w14:paraId="7396AE0A" w14:textId="77777777" w:rsidR="00593480" w:rsidRDefault="00593480" w:rsidP="002B4D38">
      <w:pPr>
        <w:widowControl w:val="0"/>
        <w:ind w:left="1440" w:hanging="720"/>
        <w:rPr>
          <w:color w:val="000000"/>
        </w:rPr>
      </w:pPr>
    </w:p>
    <w:p w14:paraId="769F9876" w14:textId="77777777" w:rsidR="004E5FAD" w:rsidRDefault="00BA7383" w:rsidP="002B4D38">
      <w:pPr>
        <w:widowControl w:val="0"/>
        <w:ind w:left="720" w:hanging="720"/>
        <w:rPr>
          <w:b/>
          <w:color w:val="000000"/>
        </w:rPr>
      </w:pPr>
      <w:r>
        <w:rPr>
          <w:b/>
          <w:color w:val="000000"/>
        </w:rPr>
        <w:t>10</w:t>
      </w:r>
      <w:r w:rsidR="004E5FAD">
        <w:rPr>
          <w:b/>
          <w:color w:val="000000"/>
        </w:rPr>
        <w:t>.0</w:t>
      </w:r>
      <w:r w:rsidR="004E5FAD">
        <w:rPr>
          <w:b/>
          <w:color w:val="000000"/>
        </w:rPr>
        <w:tab/>
        <w:t>TERM OF AGREEMENT</w:t>
      </w:r>
    </w:p>
    <w:p w14:paraId="63A8D72F" w14:textId="77777777" w:rsidR="00F362D5" w:rsidRDefault="00F362D5" w:rsidP="002B4D38">
      <w:pPr>
        <w:widowControl w:val="0"/>
        <w:ind w:left="720" w:hanging="720"/>
        <w:rPr>
          <w:color w:val="000000"/>
        </w:rPr>
      </w:pPr>
    </w:p>
    <w:p w14:paraId="5F540AB4" w14:textId="4C8325B3" w:rsidR="00EA08D5" w:rsidRDefault="00EA08D5" w:rsidP="002B4D38">
      <w:pPr>
        <w:widowControl w:val="0"/>
        <w:ind w:left="720"/>
        <w:rPr>
          <w:color w:val="000000"/>
        </w:rPr>
      </w:pPr>
      <w:r>
        <w:rPr>
          <w:color w:val="000000"/>
        </w:rPr>
        <w:t xml:space="preserve">The term of this Agreement shall be </w:t>
      </w:r>
      <w:r w:rsidR="00ED4E4E">
        <w:rPr>
          <w:color w:val="000000"/>
        </w:rPr>
        <w:t xml:space="preserve">from </w:t>
      </w:r>
      <w:r w:rsidR="00294918">
        <w:rPr>
          <w:color w:val="000000"/>
        </w:rPr>
        <w:t xml:space="preserve">March 20, </w:t>
      </w:r>
      <w:proofErr w:type="gramStart"/>
      <w:r w:rsidR="00294918">
        <w:rPr>
          <w:color w:val="000000"/>
        </w:rPr>
        <w:t>2025</w:t>
      </w:r>
      <w:proofErr w:type="gramEnd"/>
      <w:r w:rsidR="00ED4E4E">
        <w:rPr>
          <w:color w:val="000000"/>
        </w:rPr>
        <w:t xml:space="preserve"> to December 31, 202</w:t>
      </w:r>
      <w:r w:rsidR="00294918">
        <w:rPr>
          <w:color w:val="000000"/>
        </w:rPr>
        <w:t>5</w:t>
      </w:r>
      <w:r w:rsidR="00F73860">
        <w:rPr>
          <w:color w:val="000000"/>
        </w:rPr>
        <w:t>.</w:t>
      </w:r>
    </w:p>
    <w:p w14:paraId="362B730F" w14:textId="77777777" w:rsidR="00AD5E01" w:rsidRDefault="00AD5E01" w:rsidP="002B4D38">
      <w:pPr>
        <w:widowControl w:val="0"/>
        <w:ind w:left="720"/>
        <w:rPr>
          <w:color w:val="000000"/>
        </w:rPr>
      </w:pPr>
    </w:p>
    <w:p w14:paraId="3BE9CDDB" w14:textId="77777777" w:rsidR="004E5FAD" w:rsidRDefault="00BA7383" w:rsidP="002B4D38">
      <w:pPr>
        <w:widowControl w:val="0"/>
        <w:ind w:left="720" w:hanging="720"/>
        <w:rPr>
          <w:b/>
          <w:color w:val="000000"/>
        </w:rPr>
      </w:pPr>
      <w:r>
        <w:rPr>
          <w:b/>
          <w:color w:val="000000"/>
        </w:rPr>
        <w:t>11.0</w:t>
      </w:r>
      <w:r>
        <w:rPr>
          <w:b/>
          <w:color w:val="000000"/>
        </w:rPr>
        <w:tab/>
      </w:r>
      <w:r w:rsidR="004E5FAD">
        <w:rPr>
          <w:b/>
          <w:color w:val="000000"/>
        </w:rPr>
        <w:t>RIGHT OF TERMINATION</w:t>
      </w:r>
    </w:p>
    <w:p w14:paraId="138B285F" w14:textId="77777777" w:rsidR="006E7CF1" w:rsidRDefault="006E7CF1" w:rsidP="002B4D38">
      <w:pPr>
        <w:widowControl w:val="0"/>
        <w:ind w:left="720" w:hanging="720"/>
        <w:rPr>
          <w:color w:val="000000"/>
        </w:rPr>
      </w:pPr>
    </w:p>
    <w:p w14:paraId="5C9887DF" w14:textId="77777777" w:rsidR="004E5FAD" w:rsidRDefault="00BA7383" w:rsidP="002B4D38">
      <w:pPr>
        <w:widowControl w:val="0"/>
        <w:ind w:left="1440" w:hanging="720"/>
        <w:rPr>
          <w:color w:val="000000"/>
        </w:rPr>
      </w:pPr>
      <w:r>
        <w:rPr>
          <w:color w:val="000000"/>
        </w:rPr>
        <w:t>11</w:t>
      </w:r>
      <w:r w:rsidR="00BC4BB5">
        <w:rPr>
          <w:color w:val="000000"/>
        </w:rPr>
        <w:t>.1</w:t>
      </w:r>
      <w:r w:rsidR="00BC4BB5">
        <w:rPr>
          <w:color w:val="000000"/>
        </w:rPr>
        <w:tab/>
        <w:t>Either party may terminate this Agreement at any time in the event the other party engages in an act or omission constituting a material breach of any term or condition of this Agreement.  The party electing to terminate this Agreement shall provide the breaching party with not less than sixty (60) days advance written notice specifying the nature of the breach.  The breaching party shall then have forty-five (45) days from the date of notice in which to remedy the breach and conform its conduct to this Agreement.  If such corrective action in not taken within the time specified, this Agreement shall terminate at the end of the sixty (60) day period without further notice or demand.</w:t>
      </w:r>
    </w:p>
    <w:p w14:paraId="67B280A8" w14:textId="77777777" w:rsidR="00ED4E4E" w:rsidRDefault="00173AD1" w:rsidP="002B4D38">
      <w:pPr>
        <w:widowControl w:val="0"/>
        <w:ind w:left="1440" w:hanging="720"/>
        <w:rPr>
          <w:color w:val="000000"/>
        </w:rPr>
      </w:pPr>
      <w:r w:rsidRPr="00173AD1">
        <w:rPr>
          <w:color w:val="000000"/>
        </w:rPr>
        <w:t>11.2</w:t>
      </w:r>
      <w:r w:rsidRPr="00173AD1">
        <w:rPr>
          <w:color w:val="000000"/>
        </w:rPr>
        <w:tab/>
      </w:r>
      <w:r w:rsidR="00ED4E4E">
        <w:rPr>
          <w:color w:val="000000"/>
        </w:rPr>
        <w:t>Either party may terminate this Agreement without cause upon at least ninety (90) days prior written notice to the other party.</w:t>
      </w:r>
    </w:p>
    <w:p w14:paraId="63333C56" w14:textId="7376B9F9" w:rsidR="004505BC" w:rsidRDefault="00ED4E4E" w:rsidP="002B4D38">
      <w:pPr>
        <w:widowControl w:val="0"/>
        <w:ind w:left="1440" w:hanging="720"/>
        <w:rPr>
          <w:color w:val="000000"/>
        </w:rPr>
      </w:pPr>
      <w:r>
        <w:rPr>
          <w:color w:val="000000"/>
        </w:rPr>
        <w:t>11.3</w:t>
      </w:r>
      <w:r>
        <w:rPr>
          <w:color w:val="000000"/>
        </w:rPr>
        <w:tab/>
      </w:r>
      <w:r w:rsidR="004E5FAD">
        <w:rPr>
          <w:color w:val="000000"/>
        </w:rPr>
        <w:t xml:space="preserve">In the event of a termination, each party shall fully discharge all obligations owed to the other party accruing prior to the date of such termination, and, except as otherwise provided herein, each party shall be released from all obligations which would otherwise accrue </w:t>
      </w:r>
      <w:proofErr w:type="gramStart"/>
      <w:r w:rsidR="004E5FAD">
        <w:rPr>
          <w:color w:val="000000"/>
        </w:rPr>
        <w:t>subsequent to</w:t>
      </w:r>
      <w:proofErr w:type="gramEnd"/>
      <w:r w:rsidR="004E5FAD">
        <w:rPr>
          <w:color w:val="000000"/>
        </w:rPr>
        <w:t xml:space="preserve"> the date of termination.</w:t>
      </w:r>
    </w:p>
    <w:p w14:paraId="3F9EA687" w14:textId="77777777" w:rsidR="00522DFC" w:rsidRDefault="00522DFC" w:rsidP="002B4D38">
      <w:pPr>
        <w:widowControl w:val="0"/>
        <w:ind w:left="1440" w:hanging="720"/>
        <w:rPr>
          <w:color w:val="000000"/>
        </w:rPr>
      </w:pPr>
    </w:p>
    <w:p w14:paraId="4467697A" w14:textId="77777777" w:rsidR="004E5FAD" w:rsidRDefault="00BA7383" w:rsidP="002B4D38">
      <w:pPr>
        <w:widowControl w:val="0"/>
        <w:ind w:left="720" w:hanging="720"/>
        <w:rPr>
          <w:color w:val="000000"/>
        </w:rPr>
      </w:pPr>
      <w:r>
        <w:rPr>
          <w:b/>
          <w:color w:val="000000"/>
        </w:rPr>
        <w:t>12.0</w:t>
      </w:r>
      <w:r>
        <w:rPr>
          <w:b/>
          <w:color w:val="000000"/>
        </w:rPr>
        <w:tab/>
      </w:r>
      <w:r w:rsidR="004E5FAD">
        <w:rPr>
          <w:b/>
          <w:color w:val="000000"/>
        </w:rPr>
        <w:t>BILLING RATES</w:t>
      </w:r>
      <w:r w:rsidR="004E5FAD">
        <w:rPr>
          <w:color w:val="000000"/>
        </w:rPr>
        <w:tab/>
      </w:r>
      <w:r w:rsidR="004E5FAD">
        <w:rPr>
          <w:color w:val="000000"/>
        </w:rPr>
        <w:tab/>
      </w:r>
    </w:p>
    <w:p w14:paraId="4E463E64" w14:textId="77777777" w:rsidR="00A616DF" w:rsidRDefault="00A616DF" w:rsidP="002B4D38">
      <w:pPr>
        <w:widowControl w:val="0"/>
        <w:ind w:left="720" w:hanging="720"/>
        <w:rPr>
          <w:color w:val="000000"/>
        </w:rPr>
      </w:pPr>
    </w:p>
    <w:p w14:paraId="77D470B2" w14:textId="77777777" w:rsidR="004E5FAD" w:rsidRDefault="00BA7383" w:rsidP="002B4D38">
      <w:pPr>
        <w:widowControl w:val="0"/>
        <w:ind w:left="1440" w:hanging="720"/>
        <w:rPr>
          <w:color w:val="000000"/>
        </w:rPr>
      </w:pPr>
      <w:r>
        <w:rPr>
          <w:color w:val="000000"/>
        </w:rPr>
        <w:t>12</w:t>
      </w:r>
      <w:r w:rsidR="004E5FAD">
        <w:rPr>
          <w:color w:val="000000"/>
        </w:rPr>
        <w:t>.1</w:t>
      </w:r>
      <w:r w:rsidR="004E5FAD">
        <w:rPr>
          <w:color w:val="000000"/>
        </w:rPr>
        <w:tab/>
        <w:t xml:space="preserve">The </w:t>
      </w:r>
      <w:r w:rsidR="0081407A">
        <w:rPr>
          <w:color w:val="000000"/>
        </w:rPr>
        <w:t>Hospital</w:t>
      </w:r>
      <w:r w:rsidR="004E5FAD">
        <w:rPr>
          <w:color w:val="000000"/>
        </w:rPr>
        <w:t xml:space="preserve"> shall pay the </w:t>
      </w:r>
      <w:r w:rsidR="0081407A">
        <w:rPr>
          <w:color w:val="000000"/>
        </w:rPr>
        <w:t>Department</w:t>
      </w:r>
      <w:r w:rsidR="004E5FAD">
        <w:rPr>
          <w:color w:val="000000"/>
        </w:rPr>
        <w:t xml:space="preserve"> for the services provided under the terms of this Agreement at the rates set forth </w:t>
      </w:r>
      <w:r w:rsidR="00A616DF">
        <w:rPr>
          <w:color w:val="000000"/>
        </w:rPr>
        <w:t>in</w:t>
      </w:r>
      <w:r w:rsidR="004E5FAD">
        <w:rPr>
          <w:color w:val="000000"/>
        </w:rPr>
        <w:t xml:space="preserve"> </w:t>
      </w:r>
      <w:r w:rsidR="00A5275E">
        <w:rPr>
          <w:color w:val="000000"/>
        </w:rPr>
        <w:t xml:space="preserve">Exhibit </w:t>
      </w:r>
      <w:r w:rsidR="00A616DF">
        <w:rPr>
          <w:color w:val="000000"/>
        </w:rPr>
        <w:t>“</w:t>
      </w:r>
      <w:r w:rsidR="004E5FAD">
        <w:rPr>
          <w:color w:val="000000"/>
        </w:rPr>
        <w:t>A</w:t>
      </w:r>
      <w:r w:rsidR="00D25D8A">
        <w:rPr>
          <w:color w:val="000000"/>
        </w:rPr>
        <w:t>.</w:t>
      </w:r>
      <w:r w:rsidR="00A616DF">
        <w:rPr>
          <w:color w:val="000000"/>
        </w:rPr>
        <w:t>”</w:t>
      </w:r>
    </w:p>
    <w:p w14:paraId="2BF44BDC" w14:textId="77777777" w:rsidR="004E5FAD" w:rsidRDefault="00BA7383" w:rsidP="002B4D38">
      <w:pPr>
        <w:widowControl w:val="0"/>
        <w:ind w:left="1440" w:hanging="720"/>
        <w:rPr>
          <w:color w:val="000000"/>
        </w:rPr>
      </w:pPr>
      <w:r>
        <w:rPr>
          <w:color w:val="000000"/>
        </w:rPr>
        <w:t>12</w:t>
      </w:r>
      <w:r w:rsidR="004E5FAD">
        <w:rPr>
          <w:color w:val="000000"/>
        </w:rPr>
        <w:t>.2</w:t>
      </w:r>
      <w:r w:rsidR="004E5FAD">
        <w:rPr>
          <w:color w:val="000000"/>
        </w:rPr>
        <w:tab/>
      </w:r>
      <w:r w:rsidR="0081407A">
        <w:rPr>
          <w:color w:val="000000"/>
        </w:rPr>
        <w:t>Hospital</w:t>
      </w:r>
      <w:r w:rsidR="004E5FAD">
        <w:rPr>
          <w:color w:val="000000"/>
        </w:rPr>
        <w:t xml:space="preserve"> shall be billed based on the service</w:t>
      </w:r>
      <w:r w:rsidR="00D25D8A">
        <w:rPr>
          <w:color w:val="000000"/>
        </w:rPr>
        <w:t>s</w:t>
      </w:r>
      <w:r w:rsidR="004E5FAD">
        <w:rPr>
          <w:color w:val="000000"/>
        </w:rPr>
        <w:t xml:space="preserve"> provided within the parameters of </w:t>
      </w:r>
      <w:r w:rsidR="00A5275E">
        <w:rPr>
          <w:color w:val="000000"/>
        </w:rPr>
        <w:t xml:space="preserve">Exhibit </w:t>
      </w:r>
      <w:r w:rsidR="00A616DF">
        <w:rPr>
          <w:color w:val="000000"/>
        </w:rPr>
        <w:t>“</w:t>
      </w:r>
      <w:r w:rsidR="004E5FAD">
        <w:rPr>
          <w:color w:val="000000"/>
        </w:rPr>
        <w:t>A</w:t>
      </w:r>
      <w:r w:rsidR="00D25D8A">
        <w:rPr>
          <w:color w:val="000000"/>
        </w:rPr>
        <w:t>.</w:t>
      </w:r>
      <w:r w:rsidR="00A616DF">
        <w:rPr>
          <w:color w:val="000000"/>
        </w:rPr>
        <w:t>”</w:t>
      </w:r>
    </w:p>
    <w:p w14:paraId="560EFFAD" w14:textId="77777777" w:rsidR="00A616DF" w:rsidRDefault="00A616DF" w:rsidP="002B4D38">
      <w:pPr>
        <w:widowControl w:val="0"/>
        <w:ind w:left="1440" w:hanging="720"/>
        <w:rPr>
          <w:color w:val="000000"/>
        </w:rPr>
      </w:pPr>
    </w:p>
    <w:p w14:paraId="18737800" w14:textId="77777777" w:rsidR="004E5FAD" w:rsidRDefault="00BA7383" w:rsidP="002B4D38">
      <w:pPr>
        <w:widowControl w:val="0"/>
        <w:ind w:left="720" w:hanging="720"/>
        <w:rPr>
          <w:b/>
          <w:color w:val="000000"/>
        </w:rPr>
      </w:pPr>
      <w:r>
        <w:rPr>
          <w:b/>
          <w:color w:val="000000"/>
        </w:rPr>
        <w:t>13.0</w:t>
      </w:r>
      <w:r>
        <w:rPr>
          <w:b/>
          <w:color w:val="000000"/>
        </w:rPr>
        <w:tab/>
      </w:r>
      <w:r w:rsidR="004E5FAD">
        <w:rPr>
          <w:b/>
          <w:color w:val="000000"/>
        </w:rPr>
        <w:t>PAYMENT PROCEDURES</w:t>
      </w:r>
      <w:r w:rsidR="004E5FAD">
        <w:rPr>
          <w:b/>
          <w:color w:val="000000"/>
        </w:rPr>
        <w:tab/>
      </w:r>
    </w:p>
    <w:p w14:paraId="20CF5DE9" w14:textId="77777777" w:rsidR="00803268" w:rsidRDefault="00803268" w:rsidP="002B4D38">
      <w:pPr>
        <w:widowControl w:val="0"/>
        <w:ind w:left="720" w:hanging="720"/>
        <w:rPr>
          <w:color w:val="000000"/>
        </w:rPr>
      </w:pPr>
    </w:p>
    <w:p w14:paraId="4E52792D" w14:textId="77777777" w:rsidR="004E5FAD" w:rsidRDefault="00BA7383" w:rsidP="002B4D38">
      <w:pPr>
        <w:widowControl w:val="0"/>
        <w:ind w:left="1440" w:hanging="720"/>
        <w:rPr>
          <w:color w:val="000000"/>
        </w:rPr>
      </w:pPr>
      <w:r>
        <w:rPr>
          <w:color w:val="000000"/>
        </w:rPr>
        <w:t>13</w:t>
      </w:r>
      <w:r w:rsidR="004E5FAD">
        <w:rPr>
          <w:color w:val="000000"/>
        </w:rPr>
        <w:t>.1</w:t>
      </w:r>
      <w:r w:rsidR="004E5FAD">
        <w:rPr>
          <w:color w:val="000000"/>
        </w:rPr>
        <w:tab/>
      </w:r>
      <w:r w:rsidR="00A5275E">
        <w:rPr>
          <w:color w:val="000000"/>
        </w:rPr>
        <w:t>City</w:t>
      </w:r>
      <w:r w:rsidR="00801A9A">
        <w:rPr>
          <w:color w:val="000000"/>
        </w:rPr>
        <w:t xml:space="preserve"> shal</w:t>
      </w:r>
      <w:r w:rsidR="001908E0">
        <w:rPr>
          <w:color w:val="000000"/>
        </w:rPr>
        <w:t xml:space="preserve">l invoice Hospital </w:t>
      </w:r>
      <w:r w:rsidR="001908E0" w:rsidRPr="0084541F">
        <w:rPr>
          <w:color w:val="000000"/>
        </w:rPr>
        <w:t>monthly</w:t>
      </w:r>
      <w:r w:rsidR="003F2598" w:rsidRPr="0084541F">
        <w:rPr>
          <w:color w:val="000000"/>
        </w:rPr>
        <w:t xml:space="preserve"> at the beginning of the </w:t>
      </w:r>
      <w:r w:rsidR="008A3459" w:rsidRPr="0084541F">
        <w:rPr>
          <w:color w:val="000000"/>
        </w:rPr>
        <w:t>month</w:t>
      </w:r>
      <w:r w:rsidR="00801A9A">
        <w:rPr>
          <w:color w:val="000000"/>
        </w:rPr>
        <w:t xml:space="preserve">.  </w:t>
      </w:r>
      <w:r w:rsidR="0081407A">
        <w:rPr>
          <w:color w:val="000000"/>
        </w:rPr>
        <w:t>Hospital</w:t>
      </w:r>
      <w:r w:rsidR="004E5FAD">
        <w:rPr>
          <w:color w:val="000000"/>
        </w:rPr>
        <w:t xml:space="preserve"> shall pay </w:t>
      </w:r>
      <w:r w:rsidR="00803268">
        <w:rPr>
          <w:color w:val="000000"/>
        </w:rPr>
        <w:t xml:space="preserve">the </w:t>
      </w:r>
      <w:r w:rsidR="00A5275E">
        <w:rPr>
          <w:color w:val="000000"/>
        </w:rPr>
        <w:t>City</w:t>
      </w:r>
      <w:r w:rsidR="004E5FAD">
        <w:rPr>
          <w:color w:val="000000"/>
        </w:rPr>
        <w:t xml:space="preserve"> within </w:t>
      </w:r>
      <w:r w:rsidR="00801A9A">
        <w:rPr>
          <w:color w:val="000000"/>
        </w:rPr>
        <w:t>thirty</w:t>
      </w:r>
      <w:r w:rsidR="004E5FAD">
        <w:rPr>
          <w:color w:val="000000"/>
        </w:rPr>
        <w:t xml:space="preserve"> (</w:t>
      </w:r>
      <w:r w:rsidR="00801A9A">
        <w:rPr>
          <w:color w:val="000000"/>
        </w:rPr>
        <w:t>3</w:t>
      </w:r>
      <w:r w:rsidR="004E5FAD">
        <w:rPr>
          <w:color w:val="000000"/>
        </w:rPr>
        <w:t>0) days after date of said invoice.</w:t>
      </w:r>
    </w:p>
    <w:p w14:paraId="4CFFA2C4" w14:textId="77777777" w:rsidR="004E5FAD" w:rsidRDefault="00BA7383" w:rsidP="002B4D38">
      <w:pPr>
        <w:widowControl w:val="0"/>
        <w:ind w:left="1440" w:hanging="720"/>
        <w:rPr>
          <w:color w:val="000000"/>
        </w:rPr>
      </w:pPr>
      <w:r>
        <w:rPr>
          <w:color w:val="000000"/>
        </w:rPr>
        <w:lastRenderedPageBreak/>
        <w:t>13</w:t>
      </w:r>
      <w:r w:rsidR="004E5FAD">
        <w:rPr>
          <w:color w:val="000000"/>
        </w:rPr>
        <w:t>.2</w:t>
      </w:r>
      <w:r w:rsidR="004E5FAD">
        <w:rPr>
          <w:color w:val="000000"/>
        </w:rPr>
        <w:tab/>
        <w:t xml:space="preserve">If such payment is not delivered to the </w:t>
      </w:r>
      <w:r w:rsidR="00A5275E">
        <w:rPr>
          <w:color w:val="000000"/>
        </w:rPr>
        <w:t>City</w:t>
      </w:r>
      <w:r w:rsidR="004E5FAD">
        <w:rPr>
          <w:color w:val="000000"/>
        </w:rPr>
        <w:t xml:space="preserve"> within </w:t>
      </w:r>
      <w:r w:rsidR="00114709">
        <w:rPr>
          <w:color w:val="000000"/>
        </w:rPr>
        <w:t>thirty</w:t>
      </w:r>
      <w:r w:rsidR="004E5FAD">
        <w:rPr>
          <w:color w:val="000000"/>
        </w:rPr>
        <w:t xml:space="preserve"> (</w:t>
      </w:r>
      <w:r w:rsidR="00114709">
        <w:rPr>
          <w:color w:val="000000"/>
        </w:rPr>
        <w:t>3</w:t>
      </w:r>
      <w:r w:rsidR="004E5FAD">
        <w:rPr>
          <w:color w:val="000000"/>
        </w:rPr>
        <w:t xml:space="preserve">0) days after the date of the invoice, </w:t>
      </w:r>
      <w:r w:rsidR="00A5275E">
        <w:rPr>
          <w:color w:val="000000"/>
        </w:rPr>
        <w:t xml:space="preserve">City </w:t>
      </w:r>
      <w:r w:rsidR="004E5FAD">
        <w:rPr>
          <w:color w:val="000000"/>
        </w:rPr>
        <w:t>is entitled to recover interest thereon.  For a</w:t>
      </w:r>
      <w:r w:rsidR="00114709">
        <w:rPr>
          <w:color w:val="000000"/>
        </w:rPr>
        <w:t xml:space="preserve">ny </w:t>
      </w:r>
      <w:r w:rsidR="004E5FAD">
        <w:rPr>
          <w:color w:val="000000"/>
        </w:rPr>
        <w:t xml:space="preserve">disputed amounts, </w:t>
      </w:r>
      <w:r w:rsidR="0081407A">
        <w:rPr>
          <w:color w:val="000000"/>
        </w:rPr>
        <w:t>Hospital</w:t>
      </w:r>
      <w:r w:rsidR="004E5FAD">
        <w:rPr>
          <w:color w:val="000000"/>
        </w:rPr>
        <w:t xml:space="preserve"> shall provide </w:t>
      </w:r>
      <w:r w:rsidR="00A5275E">
        <w:rPr>
          <w:color w:val="000000"/>
        </w:rPr>
        <w:t>City</w:t>
      </w:r>
      <w:r w:rsidR="004E5FAD">
        <w:rPr>
          <w:color w:val="000000"/>
        </w:rPr>
        <w:t xml:space="preserve"> with </w:t>
      </w:r>
      <w:r w:rsidR="00803268">
        <w:rPr>
          <w:color w:val="000000"/>
        </w:rPr>
        <w:t xml:space="preserve">a </w:t>
      </w:r>
      <w:r w:rsidR="004E5FAD">
        <w:rPr>
          <w:color w:val="000000"/>
        </w:rPr>
        <w:t>written notice of the dispute including the invoice date, amount, and reasons for dispute within ten (10) days after receipt of the invoice.  The parties shall memorialize the resolution of the dispute in writing.  For any disputed amounts, interest shall accrue if payment is not received within sixty (60) days after the dispute resolution is memorialized.</w:t>
      </w:r>
    </w:p>
    <w:p w14:paraId="01C7AB63" w14:textId="319EC4DB" w:rsidR="00893144" w:rsidRDefault="00BA7383" w:rsidP="002B4D38">
      <w:pPr>
        <w:widowControl w:val="0"/>
        <w:ind w:left="1440" w:hanging="720"/>
        <w:rPr>
          <w:color w:val="000000"/>
        </w:rPr>
      </w:pPr>
      <w:r>
        <w:rPr>
          <w:color w:val="000000"/>
        </w:rPr>
        <w:t>13</w:t>
      </w:r>
      <w:r w:rsidR="004E5FAD">
        <w:rPr>
          <w:color w:val="000000"/>
        </w:rPr>
        <w:t>.3</w:t>
      </w:r>
      <w:r w:rsidR="004E5FAD">
        <w:rPr>
          <w:color w:val="000000"/>
        </w:rPr>
        <w:tab/>
        <w:t>Interest shall be at the rate of ten percent (10%) per annum or any portion thereof, calculated from the last day of the month in which the services were performed, or in the case of disputed amounts, calculated from the date the resolution is memorialized.</w:t>
      </w:r>
    </w:p>
    <w:p w14:paraId="4BBDF812" w14:textId="77777777" w:rsidR="004C7A88" w:rsidRDefault="004C7A88" w:rsidP="002B4D38">
      <w:pPr>
        <w:widowControl w:val="0"/>
        <w:ind w:left="1440" w:hanging="720"/>
        <w:rPr>
          <w:color w:val="000000"/>
        </w:rPr>
      </w:pPr>
    </w:p>
    <w:p w14:paraId="51E2B7EF" w14:textId="77777777" w:rsidR="004E5FAD" w:rsidRDefault="00BA7383" w:rsidP="002B4D38">
      <w:pPr>
        <w:widowControl w:val="0"/>
        <w:ind w:left="720" w:hanging="720"/>
        <w:rPr>
          <w:b/>
          <w:color w:val="000000"/>
        </w:rPr>
      </w:pPr>
      <w:r>
        <w:rPr>
          <w:b/>
          <w:color w:val="000000"/>
        </w:rPr>
        <w:t>14.0</w:t>
      </w:r>
      <w:r>
        <w:rPr>
          <w:b/>
          <w:color w:val="000000"/>
        </w:rPr>
        <w:tab/>
      </w:r>
      <w:r w:rsidR="004E5FAD">
        <w:rPr>
          <w:b/>
          <w:color w:val="000000"/>
        </w:rPr>
        <w:t>NOTICES</w:t>
      </w:r>
    </w:p>
    <w:p w14:paraId="01B72D29" w14:textId="77777777" w:rsidR="005943EB" w:rsidRDefault="005943EB" w:rsidP="002B4D38">
      <w:pPr>
        <w:widowControl w:val="0"/>
        <w:ind w:left="720" w:hanging="720"/>
        <w:rPr>
          <w:b/>
          <w:color w:val="000000"/>
        </w:rPr>
      </w:pPr>
    </w:p>
    <w:p w14:paraId="6B4C2F7F" w14:textId="77777777" w:rsidR="004E5FAD" w:rsidRDefault="004E5FAD" w:rsidP="002B4D38">
      <w:pPr>
        <w:widowControl w:val="0"/>
        <w:ind w:left="720" w:hanging="720"/>
        <w:rPr>
          <w:color w:val="000000"/>
        </w:rPr>
      </w:pPr>
      <w:r>
        <w:rPr>
          <w:color w:val="000000"/>
        </w:rPr>
        <w:tab/>
        <w:t xml:space="preserve">Unless otherwise specified herein, all notices or demands required or permitted to be given or made under this Agreement shall be in writing and shall be hand delivered with signed receipt or mailed by first class registered or certified mail, postage prepaid, addressed to the parties at the following addresses and to the attention of the person named.  Addresses and </w:t>
      </w:r>
      <w:proofErr w:type="gramStart"/>
      <w:r>
        <w:rPr>
          <w:color w:val="000000"/>
        </w:rPr>
        <w:t>persons</w:t>
      </w:r>
      <w:proofErr w:type="gramEnd"/>
      <w:r>
        <w:rPr>
          <w:color w:val="000000"/>
        </w:rPr>
        <w:t xml:space="preserve"> to be notified may be changed by either party by giving ten (10) calendar days prior written notice thereof to the other party.</w:t>
      </w:r>
    </w:p>
    <w:p w14:paraId="64C6FE6B" w14:textId="77777777" w:rsidR="004E5FAD" w:rsidRDefault="004E5FAD" w:rsidP="002B4D38">
      <w:pPr>
        <w:widowControl w:val="0"/>
        <w:ind w:left="720" w:hanging="720"/>
        <w:rPr>
          <w:color w:val="000000"/>
        </w:rPr>
      </w:pPr>
    </w:p>
    <w:p w14:paraId="411B3333" w14:textId="77777777" w:rsidR="004E5FAD" w:rsidRDefault="004E5FAD" w:rsidP="002B4D38">
      <w:pPr>
        <w:widowControl w:val="0"/>
        <w:ind w:left="720" w:hanging="720"/>
        <w:rPr>
          <w:color w:val="000000"/>
        </w:rPr>
      </w:pPr>
      <w:r>
        <w:rPr>
          <w:color w:val="000000"/>
        </w:rPr>
        <w:tab/>
        <w:t xml:space="preserve">Notices to </w:t>
      </w:r>
      <w:r w:rsidR="00A5275E">
        <w:rPr>
          <w:color w:val="000000"/>
        </w:rPr>
        <w:t>City</w:t>
      </w:r>
      <w:r w:rsidR="00AA3F5B">
        <w:rPr>
          <w:color w:val="000000"/>
        </w:rPr>
        <w:t xml:space="preserve"> </w:t>
      </w:r>
      <w:r>
        <w:rPr>
          <w:color w:val="000000"/>
        </w:rPr>
        <w:t>shall be addressed as follows:</w:t>
      </w:r>
    </w:p>
    <w:p w14:paraId="4B880DAF" w14:textId="77777777" w:rsidR="004E5FAD" w:rsidRDefault="004E5FAD" w:rsidP="002B4D38">
      <w:pPr>
        <w:widowControl w:val="0"/>
        <w:ind w:left="720" w:hanging="720"/>
        <w:rPr>
          <w:color w:val="000000"/>
        </w:rPr>
      </w:pPr>
      <w:r>
        <w:rPr>
          <w:color w:val="000000"/>
        </w:rPr>
        <w:tab/>
      </w:r>
      <w:r>
        <w:rPr>
          <w:color w:val="000000"/>
        </w:rPr>
        <w:tab/>
      </w:r>
      <w:r w:rsidR="004505BC">
        <w:rPr>
          <w:color w:val="000000"/>
        </w:rPr>
        <w:t xml:space="preserve">Payson City </w:t>
      </w:r>
      <w:r w:rsidR="00A5275E">
        <w:rPr>
          <w:color w:val="000000"/>
        </w:rPr>
        <w:t>Corporation</w:t>
      </w:r>
    </w:p>
    <w:p w14:paraId="3D81CA77" w14:textId="77777777" w:rsidR="004E5FAD" w:rsidRDefault="004E5FAD" w:rsidP="002B4D38">
      <w:pPr>
        <w:widowControl w:val="0"/>
        <w:ind w:left="720" w:hanging="720"/>
        <w:rPr>
          <w:color w:val="000000"/>
        </w:rPr>
      </w:pPr>
      <w:r>
        <w:rPr>
          <w:color w:val="000000"/>
        </w:rPr>
        <w:tab/>
      </w:r>
      <w:r>
        <w:rPr>
          <w:color w:val="000000"/>
        </w:rPr>
        <w:tab/>
        <w:t xml:space="preserve">Attn: </w:t>
      </w:r>
      <w:r w:rsidR="00A5275E">
        <w:rPr>
          <w:color w:val="000000"/>
        </w:rPr>
        <w:t>Payson City Manager</w:t>
      </w:r>
      <w:r>
        <w:rPr>
          <w:color w:val="000000"/>
        </w:rPr>
        <w:t xml:space="preserve"> </w:t>
      </w:r>
    </w:p>
    <w:p w14:paraId="3741138B" w14:textId="77777777" w:rsidR="004E5FAD" w:rsidRDefault="004E5FAD" w:rsidP="002B4D38">
      <w:pPr>
        <w:widowControl w:val="0"/>
        <w:ind w:left="720" w:hanging="720"/>
        <w:rPr>
          <w:color w:val="000000"/>
        </w:rPr>
      </w:pPr>
      <w:r>
        <w:rPr>
          <w:color w:val="000000"/>
        </w:rPr>
        <w:tab/>
      </w:r>
      <w:r>
        <w:rPr>
          <w:color w:val="000000"/>
        </w:rPr>
        <w:tab/>
      </w:r>
      <w:r w:rsidR="00AA3F5B">
        <w:rPr>
          <w:color w:val="000000"/>
        </w:rPr>
        <w:t>439 West Utah Avenue</w:t>
      </w:r>
    </w:p>
    <w:p w14:paraId="56978CF1" w14:textId="77777777" w:rsidR="004E5FAD" w:rsidRDefault="004E5FAD" w:rsidP="002B4D38">
      <w:pPr>
        <w:widowControl w:val="0"/>
        <w:ind w:left="720" w:hanging="720"/>
        <w:rPr>
          <w:color w:val="000000"/>
        </w:rPr>
      </w:pPr>
      <w:r>
        <w:rPr>
          <w:color w:val="000000"/>
        </w:rPr>
        <w:tab/>
      </w:r>
      <w:r>
        <w:rPr>
          <w:color w:val="000000"/>
        </w:rPr>
        <w:tab/>
      </w:r>
      <w:r w:rsidR="00AA3F5B">
        <w:rPr>
          <w:color w:val="000000"/>
        </w:rPr>
        <w:t xml:space="preserve">Payson City, Utah 84651 </w:t>
      </w:r>
    </w:p>
    <w:p w14:paraId="0F06E467" w14:textId="77777777" w:rsidR="004E5FAD" w:rsidRDefault="004E5FAD" w:rsidP="002B4D38">
      <w:pPr>
        <w:widowControl w:val="0"/>
        <w:ind w:left="720" w:hanging="720"/>
        <w:rPr>
          <w:color w:val="000000"/>
        </w:rPr>
      </w:pPr>
      <w:r>
        <w:rPr>
          <w:color w:val="000000"/>
        </w:rPr>
        <w:tab/>
      </w:r>
      <w:r>
        <w:rPr>
          <w:color w:val="000000"/>
        </w:rPr>
        <w:tab/>
        <w:t>Phone</w:t>
      </w:r>
      <w:r w:rsidR="00AA3F5B">
        <w:rPr>
          <w:color w:val="000000"/>
        </w:rPr>
        <w:t xml:space="preserve">: </w:t>
      </w:r>
      <w:r w:rsidR="00A5275E">
        <w:rPr>
          <w:color w:val="000000"/>
        </w:rPr>
        <w:t>801-465-5234</w:t>
      </w:r>
    </w:p>
    <w:p w14:paraId="1674F7A5" w14:textId="77777777" w:rsidR="004E5FAD" w:rsidRDefault="004E5FAD" w:rsidP="002B4D38">
      <w:pPr>
        <w:widowControl w:val="0"/>
        <w:ind w:left="720" w:hanging="720"/>
        <w:rPr>
          <w:color w:val="000000"/>
        </w:rPr>
      </w:pPr>
    </w:p>
    <w:p w14:paraId="204D3F92" w14:textId="77777777" w:rsidR="004E5FAD" w:rsidRDefault="004E5FAD" w:rsidP="002B4D38">
      <w:pPr>
        <w:widowControl w:val="0"/>
        <w:ind w:left="720" w:hanging="720"/>
        <w:rPr>
          <w:color w:val="000000"/>
        </w:rPr>
      </w:pPr>
      <w:r>
        <w:rPr>
          <w:color w:val="000000"/>
        </w:rPr>
        <w:tab/>
        <w:t xml:space="preserve">Notices to </w:t>
      </w:r>
      <w:r w:rsidR="00AA3F5B">
        <w:rPr>
          <w:color w:val="000000"/>
        </w:rPr>
        <w:t xml:space="preserve">Mountain View </w:t>
      </w:r>
      <w:r w:rsidR="0081407A">
        <w:rPr>
          <w:color w:val="000000"/>
        </w:rPr>
        <w:t>Hospital</w:t>
      </w:r>
      <w:r w:rsidR="00AA3F5B">
        <w:rPr>
          <w:color w:val="000000"/>
        </w:rPr>
        <w:t xml:space="preserve"> </w:t>
      </w:r>
      <w:r>
        <w:rPr>
          <w:color w:val="000000"/>
        </w:rPr>
        <w:t>shall be addressed as follows:</w:t>
      </w:r>
    </w:p>
    <w:p w14:paraId="4E8C9A95" w14:textId="77777777" w:rsidR="00AA3F5B" w:rsidRDefault="004E5FAD" w:rsidP="002B4D38">
      <w:pPr>
        <w:widowControl w:val="0"/>
        <w:ind w:left="720" w:hanging="720"/>
        <w:rPr>
          <w:color w:val="000000"/>
        </w:rPr>
      </w:pPr>
      <w:r>
        <w:rPr>
          <w:color w:val="000000"/>
        </w:rPr>
        <w:tab/>
      </w:r>
      <w:r>
        <w:rPr>
          <w:color w:val="000000"/>
        </w:rPr>
        <w:tab/>
      </w:r>
      <w:r w:rsidR="00AA3F5B">
        <w:rPr>
          <w:color w:val="000000"/>
        </w:rPr>
        <w:t xml:space="preserve">Mountain View Hospital </w:t>
      </w:r>
    </w:p>
    <w:p w14:paraId="0313181B" w14:textId="77777777" w:rsidR="004E5FAD" w:rsidRDefault="00AA3F5B" w:rsidP="002B4D38">
      <w:pPr>
        <w:widowControl w:val="0"/>
        <w:ind w:left="720" w:hanging="720"/>
        <w:rPr>
          <w:color w:val="000000"/>
        </w:rPr>
      </w:pPr>
      <w:r>
        <w:rPr>
          <w:color w:val="000000"/>
        </w:rPr>
        <w:tab/>
      </w:r>
      <w:r>
        <w:rPr>
          <w:color w:val="000000"/>
        </w:rPr>
        <w:tab/>
      </w:r>
      <w:r w:rsidR="004E5FAD">
        <w:rPr>
          <w:color w:val="000000"/>
        </w:rPr>
        <w:t>Attn:</w:t>
      </w:r>
      <w:r w:rsidR="005943EB">
        <w:rPr>
          <w:color w:val="000000"/>
        </w:rPr>
        <w:t xml:space="preserve"> CEO</w:t>
      </w:r>
      <w:r w:rsidR="004E5FAD">
        <w:rPr>
          <w:color w:val="000000"/>
        </w:rPr>
        <w:tab/>
      </w:r>
    </w:p>
    <w:p w14:paraId="0E906C59" w14:textId="77777777" w:rsidR="00AA3F5B" w:rsidRDefault="005943EB" w:rsidP="002B4D38">
      <w:pPr>
        <w:widowControl w:val="0"/>
        <w:ind w:left="720" w:hanging="720"/>
        <w:rPr>
          <w:color w:val="000000"/>
        </w:rPr>
      </w:pPr>
      <w:r>
        <w:rPr>
          <w:color w:val="000000"/>
        </w:rPr>
        <w:tab/>
      </w:r>
      <w:r>
        <w:rPr>
          <w:color w:val="000000"/>
        </w:rPr>
        <w:tab/>
        <w:t>1000 E. 100 N.</w:t>
      </w:r>
    </w:p>
    <w:p w14:paraId="55995013" w14:textId="77777777" w:rsidR="004E5FAD" w:rsidRDefault="004E5FAD" w:rsidP="002B4D38">
      <w:pPr>
        <w:widowControl w:val="0"/>
        <w:ind w:left="720" w:hanging="720"/>
        <w:rPr>
          <w:color w:val="000000"/>
        </w:rPr>
      </w:pPr>
      <w:r>
        <w:rPr>
          <w:color w:val="000000"/>
        </w:rPr>
        <w:tab/>
      </w:r>
      <w:r w:rsidR="005943EB">
        <w:rPr>
          <w:color w:val="000000"/>
        </w:rPr>
        <w:tab/>
        <w:t>Payson, UT 84651</w:t>
      </w:r>
    </w:p>
    <w:p w14:paraId="75A1CD27" w14:textId="77777777" w:rsidR="004E5FAD" w:rsidRDefault="004E5FAD" w:rsidP="002B4D38">
      <w:pPr>
        <w:widowControl w:val="0"/>
        <w:ind w:left="720" w:hanging="720"/>
        <w:rPr>
          <w:color w:val="000000"/>
        </w:rPr>
      </w:pPr>
      <w:r>
        <w:rPr>
          <w:color w:val="000000"/>
        </w:rPr>
        <w:tab/>
      </w:r>
      <w:r>
        <w:rPr>
          <w:color w:val="000000"/>
        </w:rPr>
        <w:tab/>
        <w:t>Phone</w:t>
      </w:r>
      <w:r w:rsidR="005943EB">
        <w:rPr>
          <w:color w:val="000000"/>
        </w:rPr>
        <w:t>: 801-465-7100</w:t>
      </w:r>
    </w:p>
    <w:p w14:paraId="7E7E810C" w14:textId="77777777" w:rsidR="002A3C65" w:rsidRDefault="002A3C65" w:rsidP="002B4D38">
      <w:pPr>
        <w:widowControl w:val="0"/>
        <w:ind w:left="1440" w:hanging="720"/>
        <w:rPr>
          <w:color w:val="000000"/>
        </w:rPr>
      </w:pPr>
    </w:p>
    <w:p w14:paraId="5B4852B8" w14:textId="4039A512" w:rsidR="001A2626" w:rsidRDefault="001A2626" w:rsidP="002B4D38">
      <w:pPr>
        <w:widowControl w:val="0"/>
        <w:ind w:left="1440" w:hanging="720"/>
        <w:rPr>
          <w:color w:val="000000"/>
        </w:rPr>
      </w:pPr>
      <w:r>
        <w:rPr>
          <w:color w:val="000000"/>
        </w:rPr>
        <w:t>With a copy to:</w:t>
      </w:r>
    </w:p>
    <w:p w14:paraId="3786E55E" w14:textId="77777777" w:rsidR="001A2626" w:rsidRDefault="001A2626" w:rsidP="002B4D38">
      <w:pPr>
        <w:widowControl w:val="0"/>
        <w:ind w:left="1440"/>
        <w:rPr>
          <w:color w:val="000000"/>
        </w:rPr>
      </w:pPr>
      <w:r>
        <w:rPr>
          <w:color w:val="000000"/>
        </w:rPr>
        <w:t>Legal Department</w:t>
      </w:r>
    </w:p>
    <w:p w14:paraId="4D1A17FF" w14:textId="77777777" w:rsidR="001A2626" w:rsidRDefault="001A2626" w:rsidP="002B4D38">
      <w:pPr>
        <w:widowControl w:val="0"/>
        <w:ind w:left="1440"/>
        <w:rPr>
          <w:color w:val="000000"/>
        </w:rPr>
      </w:pPr>
      <w:r>
        <w:rPr>
          <w:color w:val="000000"/>
        </w:rPr>
        <w:t>P.O. Box 550</w:t>
      </w:r>
    </w:p>
    <w:p w14:paraId="7D177690" w14:textId="77777777" w:rsidR="001A2626" w:rsidRDefault="001A2626" w:rsidP="002B4D38">
      <w:pPr>
        <w:widowControl w:val="0"/>
        <w:ind w:left="1440"/>
        <w:rPr>
          <w:color w:val="000000"/>
        </w:rPr>
      </w:pPr>
      <w:r>
        <w:rPr>
          <w:color w:val="000000"/>
        </w:rPr>
        <w:t>Nashville, TN 37202-0550</w:t>
      </w:r>
    </w:p>
    <w:p w14:paraId="494BC2BC" w14:textId="77777777" w:rsidR="00EA08D5" w:rsidRDefault="00EA08D5" w:rsidP="002B4D38">
      <w:pPr>
        <w:widowControl w:val="0"/>
        <w:ind w:left="720" w:hanging="720"/>
        <w:rPr>
          <w:b/>
          <w:color w:val="000000"/>
        </w:rPr>
      </w:pPr>
    </w:p>
    <w:p w14:paraId="7A7A79B0" w14:textId="77777777" w:rsidR="004E5FAD" w:rsidRDefault="00BA7383" w:rsidP="002B4D38">
      <w:pPr>
        <w:widowControl w:val="0"/>
        <w:ind w:left="720" w:hanging="720"/>
        <w:rPr>
          <w:b/>
          <w:color w:val="000000"/>
        </w:rPr>
      </w:pPr>
      <w:r>
        <w:rPr>
          <w:b/>
          <w:color w:val="000000"/>
        </w:rPr>
        <w:t>15.0</w:t>
      </w:r>
      <w:r>
        <w:rPr>
          <w:b/>
          <w:color w:val="000000"/>
        </w:rPr>
        <w:tab/>
      </w:r>
      <w:r w:rsidR="004E5FAD">
        <w:rPr>
          <w:b/>
          <w:color w:val="000000"/>
        </w:rPr>
        <w:t>AMENDMENTS</w:t>
      </w:r>
    </w:p>
    <w:p w14:paraId="479B5B82" w14:textId="77777777" w:rsidR="000256E0" w:rsidRDefault="000256E0" w:rsidP="002B4D38">
      <w:pPr>
        <w:widowControl w:val="0"/>
        <w:ind w:left="720" w:hanging="720"/>
        <w:rPr>
          <w:b/>
          <w:color w:val="000000"/>
        </w:rPr>
      </w:pPr>
    </w:p>
    <w:p w14:paraId="2E126CC2" w14:textId="74BE870B" w:rsidR="004E5FAD" w:rsidRDefault="004E5FAD" w:rsidP="002B4D38">
      <w:pPr>
        <w:widowControl w:val="0"/>
        <w:ind w:left="720" w:hanging="720"/>
        <w:rPr>
          <w:color w:val="000000"/>
        </w:rPr>
      </w:pPr>
      <w:r>
        <w:rPr>
          <w:b/>
          <w:color w:val="000000"/>
        </w:rPr>
        <w:tab/>
      </w:r>
      <w:r>
        <w:rPr>
          <w:color w:val="000000"/>
        </w:rPr>
        <w:t xml:space="preserve">All changes, modifications, or amendments to this Agreement must be in the form of a written </w:t>
      </w:r>
      <w:r w:rsidR="000256E0">
        <w:rPr>
          <w:color w:val="000000"/>
        </w:rPr>
        <w:t>a</w:t>
      </w:r>
      <w:r>
        <w:rPr>
          <w:color w:val="000000"/>
        </w:rPr>
        <w:t xml:space="preserve">mendment duly executed by </w:t>
      </w:r>
      <w:r w:rsidR="00A41D1D">
        <w:rPr>
          <w:color w:val="000000"/>
        </w:rPr>
        <w:t xml:space="preserve">an </w:t>
      </w:r>
      <w:r w:rsidR="00A41D1D" w:rsidRPr="00A41D1D">
        <w:rPr>
          <w:color w:val="000000"/>
        </w:rPr>
        <w:t>authorized representative of the</w:t>
      </w:r>
      <w:r>
        <w:rPr>
          <w:color w:val="000000"/>
        </w:rPr>
        <w:t xml:space="preserve"> </w:t>
      </w:r>
      <w:proofErr w:type="gramStart"/>
      <w:r w:rsidR="00A41D1D">
        <w:rPr>
          <w:color w:val="000000"/>
        </w:rPr>
        <w:t>City</w:t>
      </w:r>
      <w:proofErr w:type="gramEnd"/>
      <w:r w:rsidR="00A41D1D">
        <w:rPr>
          <w:color w:val="000000"/>
        </w:rPr>
        <w:t xml:space="preserve"> </w:t>
      </w:r>
      <w:r>
        <w:rPr>
          <w:color w:val="000000"/>
        </w:rPr>
        <w:t xml:space="preserve">and an authorized representative of </w:t>
      </w:r>
      <w:r w:rsidR="0081407A">
        <w:rPr>
          <w:color w:val="000000"/>
        </w:rPr>
        <w:t>Hospital</w:t>
      </w:r>
      <w:r>
        <w:rPr>
          <w:color w:val="000000"/>
        </w:rPr>
        <w:t xml:space="preserve">.  Notwithstanding, the </w:t>
      </w:r>
      <w:r w:rsidR="00AC5F91">
        <w:rPr>
          <w:color w:val="000000"/>
        </w:rPr>
        <w:t>Chief</w:t>
      </w:r>
      <w:r>
        <w:rPr>
          <w:color w:val="000000"/>
        </w:rPr>
        <w:t xml:space="preserve"> or his designee is hereby authorized to execute on behalf of the</w:t>
      </w:r>
      <w:r w:rsidR="000256E0">
        <w:rPr>
          <w:color w:val="000000"/>
        </w:rPr>
        <w:t xml:space="preserve"> </w:t>
      </w:r>
      <w:r w:rsidR="00A5275E">
        <w:rPr>
          <w:color w:val="000000"/>
        </w:rPr>
        <w:t>City</w:t>
      </w:r>
      <w:r>
        <w:rPr>
          <w:color w:val="000000"/>
        </w:rPr>
        <w:t xml:space="preserve"> any Amendments and/or supplemental agreements</w:t>
      </w:r>
    </w:p>
    <w:p w14:paraId="13E322D9" w14:textId="77777777" w:rsidR="00D2780F" w:rsidRDefault="00D2780F" w:rsidP="002B4D38">
      <w:pPr>
        <w:widowControl w:val="0"/>
        <w:ind w:left="720" w:hanging="720"/>
        <w:rPr>
          <w:color w:val="000000"/>
        </w:rPr>
      </w:pPr>
    </w:p>
    <w:p w14:paraId="0BBCA68B" w14:textId="77777777" w:rsidR="000E3CA7" w:rsidRPr="00C61240" w:rsidRDefault="000E3CA7" w:rsidP="002B4D38">
      <w:pPr>
        <w:widowControl w:val="0"/>
        <w:ind w:left="720" w:hanging="720"/>
        <w:rPr>
          <w:color w:val="000000"/>
        </w:rPr>
      </w:pPr>
      <w:r>
        <w:rPr>
          <w:b/>
          <w:color w:val="000000"/>
        </w:rPr>
        <w:t>16.0</w:t>
      </w:r>
      <w:r>
        <w:rPr>
          <w:b/>
          <w:color w:val="000000"/>
        </w:rPr>
        <w:tab/>
      </w:r>
      <w:r w:rsidRPr="00C61240">
        <w:rPr>
          <w:b/>
          <w:color w:val="000000"/>
        </w:rPr>
        <w:t>REGULATORY REQUIREMENTS</w:t>
      </w:r>
    </w:p>
    <w:p w14:paraId="5F4DCF74" w14:textId="77777777" w:rsidR="000E3CA7" w:rsidRPr="00C61240" w:rsidRDefault="000E3CA7" w:rsidP="002B4D38">
      <w:pPr>
        <w:widowControl w:val="0"/>
        <w:ind w:left="720" w:hanging="720"/>
        <w:rPr>
          <w:color w:val="000000"/>
        </w:rPr>
      </w:pPr>
    </w:p>
    <w:p w14:paraId="471C6E61" w14:textId="56D9ACEC" w:rsidR="000E3CA7" w:rsidRPr="000E3CA7" w:rsidRDefault="000E3CA7" w:rsidP="002B4D38">
      <w:pPr>
        <w:widowControl w:val="0"/>
        <w:ind w:left="720"/>
        <w:rPr>
          <w:color w:val="000000"/>
        </w:rPr>
      </w:pPr>
      <w:r w:rsidRPr="00C61240">
        <w:rPr>
          <w:color w:val="000000"/>
        </w:rPr>
        <w:t xml:space="preserve">Nothing in this Agreement shall be construed to require City or City’s Representatives to direct patients to Hospital </w:t>
      </w:r>
      <w:r w:rsidR="00DB4E20" w:rsidRPr="00C61240">
        <w:rPr>
          <w:color w:val="000000"/>
        </w:rPr>
        <w:t xml:space="preserve">or any other Affiliate to provide inpatient, outpatient, or other services to patients or otherwise generate business for Hospital or any other Affiliate.  Notwithstanding the unanticipated effect of any of the provisions herein, the parties intend to comply with 42 U.S.C. § 1320a-7b(b) (commonly known as the Anti-Kickback Statute), 42 U.S.C. § 1395nn (commonly known as the Stark Law), and any other federal or state law provision governing fraud and abuse or self-referrals under the Medicare or Medicaid programs, as such provisions may be amended from time to time.  </w:t>
      </w:r>
      <w:r w:rsidR="008474E3" w:rsidRPr="00C61240">
        <w:rPr>
          <w:color w:val="000000"/>
        </w:rPr>
        <w:t xml:space="preserve">This Agreement shall be construed in a manner consistent with compliance with such statutes and regulations, and the parties hereto agree to take such actions necessary to construe and administer this Agreement therewith.  The parties solely intend the fees paid to City </w:t>
      </w:r>
      <w:proofErr w:type="gramStart"/>
      <w:r w:rsidR="008474E3" w:rsidRPr="00C61240">
        <w:rPr>
          <w:color w:val="000000"/>
        </w:rPr>
        <w:t>compensate</w:t>
      </w:r>
      <w:proofErr w:type="gramEnd"/>
      <w:r w:rsidR="008474E3" w:rsidRPr="00C61240">
        <w:rPr>
          <w:color w:val="000000"/>
        </w:rPr>
        <w:t xml:space="preserve"> City for the provision of such </w:t>
      </w:r>
      <w:proofErr w:type="gramStart"/>
      <w:r w:rsidR="008474E3" w:rsidRPr="00C61240">
        <w:rPr>
          <w:color w:val="000000"/>
        </w:rPr>
        <w:t>services, and</w:t>
      </w:r>
      <w:proofErr w:type="gramEnd"/>
      <w:r w:rsidR="008474E3" w:rsidRPr="00C61240">
        <w:rPr>
          <w:color w:val="000000"/>
        </w:rPr>
        <w:t xml:space="preserve"> not influence City or City’s Representatives </w:t>
      </w:r>
      <w:proofErr w:type="gramStart"/>
      <w:r w:rsidR="008474E3" w:rsidRPr="00C61240">
        <w:rPr>
          <w:color w:val="000000"/>
        </w:rPr>
        <w:t>with regard to</w:t>
      </w:r>
      <w:proofErr w:type="gramEnd"/>
      <w:r w:rsidR="008474E3" w:rsidRPr="00C61240">
        <w:rPr>
          <w:color w:val="000000"/>
        </w:rPr>
        <w:t xml:space="preserve"> any referrals of patients to Hospital or any other Affiliate.  As such, the parties acknowledge that the compensation paid to City hereun</w:t>
      </w:r>
      <w:r w:rsidR="00623F99" w:rsidRPr="00C61240">
        <w:rPr>
          <w:color w:val="000000"/>
        </w:rPr>
        <w:t xml:space="preserve">der would be the same </w:t>
      </w:r>
      <w:proofErr w:type="gramStart"/>
      <w:r w:rsidR="00623F99" w:rsidRPr="00C61240">
        <w:rPr>
          <w:color w:val="000000"/>
        </w:rPr>
        <w:t>whether or</w:t>
      </w:r>
      <w:r w:rsidR="008474E3" w:rsidRPr="00C61240">
        <w:rPr>
          <w:color w:val="000000"/>
        </w:rPr>
        <w:t xml:space="preserve"> not</w:t>
      </w:r>
      <w:proofErr w:type="gramEnd"/>
      <w:r w:rsidR="008474E3" w:rsidRPr="00C61240">
        <w:rPr>
          <w:color w:val="000000"/>
        </w:rPr>
        <w:t xml:space="preserve"> any such referrals are made. The parties further intend that the compensation paid hereunder shall be fair market value for the services rendered based on arm’s length bargaining and the value of similar services in the community.  In the event any court or administrative agency of competent jurisdiction determines this Agreement violates any of such statutes or that the compensation hereunder exceeds reasonable compensation, then the parties hereto agree to take such actions as necessary to amend this Agreement to comply with the applicable statutes or regulations, as provided herein.</w:t>
      </w:r>
    </w:p>
    <w:p w14:paraId="28C365E4" w14:textId="77777777" w:rsidR="000E3CA7" w:rsidRDefault="000E3CA7" w:rsidP="002B4D38">
      <w:pPr>
        <w:widowControl w:val="0"/>
        <w:ind w:left="720" w:hanging="720"/>
        <w:rPr>
          <w:b/>
          <w:color w:val="000000"/>
        </w:rPr>
      </w:pPr>
    </w:p>
    <w:p w14:paraId="6B28AFD2" w14:textId="77777777" w:rsidR="004E5FAD" w:rsidRDefault="000E3CA7" w:rsidP="002B4D38">
      <w:pPr>
        <w:widowControl w:val="0"/>
        <w:ind w:left="720" w:hanging="720"/>
        <w:rPr>
          <w:b/>
          <w:color w:val="000000"/>
        </w:rPr>
      </w:pPr>
      <w:r>
        <w:rPr>
          <w:b/>
          <w:color w:val="000000"/>
        </w:rPr>
        <w:t>17</w:t>
      </w:r>
      <w:r w:rsidR="00BA7383">
        <w:rPr>
          <w:b/>
          <w:color w:val="000000"/>
        </w:rPr>
        <w:t>.0</w:t>
      </w:r>
      <w:r w:rsidR="00BA7383">
        <w:rPr>
          <w:b/>
          <w:color w:val="000000"/>
        </w:rPr>
        <w:tab/>
      </w:r>
      <w:r w:rsidR="004E5FAD">
        <w:rPr>
          <w:b/>
          <w:color w:val="000000"/>
        </w:rPr>
        <w:t>AUTHORIZATION WARRANTY</w:t>
      </w:r>
    </w:p>
    <w:p w14:paraId="12EDFCE2" w14:textId="77777777" w:rsidR="000256E0" w:rsidRDefault="000256E0" w:rsidP="002B4D38">
      <w:pPr>
        <w:widowControl w:val="0"/>
        <w:ind w:left="720" w:hanging="720"/>
        <w:rPr>
          <w:b/>
          <w:color w:val="000000"/>
        </w:rPr>
      </w:pPr>
    </w:p>
    <w:p w14:paraId="4F0B2BAA" w14:textId="77777777" w:rsidR="004E5FAD" w:rsidRDefault="000E3CA7" w:rsidP="002B4D38">
      <w:pPr>
        <w:widowControl w:val="0"/>
        <w:ind w:left="1440" w:hanging="720"/>
        <w:rPr>
          <w:color w:val="000000"/>
        </w:rPr>
      </w:pPr>
      <w:r>
        <w:rPr>
          <w:color w:val="000000"/>
        </w:rPr>
        <w:t>17</w:t>
      </w:r>
      <w:r w:rsidR="004E5FAD">
        <w:rPr>
          <w:color w:val="000000"/>
        </w:rPr>
        <w:t>.1</w:t>
      </w:r>
      <w:r w:rsidR="004E5FAD">
        <w:rPr>
          <w:color w:val="000000"/>
        </w:rPr>
        <w:tab/>
      </w:r>
      <w:r w:rsidR="0081407A">
        <w:rPr>
          <w:color w:val="000000"/>
        </w:rPr>
        <w:t>Hospital</w:t>
      </w:r>
      <w:r w:rsidR="004E5FAD">
        <w:rPr>
          <w:color w:val="000000"/>
        </w:rPr>
        <w:t xml:space="preserve"> represents and warrants that the person executing this Agreement for the </w:t>
      </w:r>
      <w:r w:rsidR="0081407A">
        <w:rPr>
          <w:color w:val="000000"/>
        </w:rPr>
        <w:t>Hospital</w:t>
      </w:r>
      <w:r w:rsidR="004E5FAD">
        <w:rPr>
          <w:color w:val="000000"/>
        </w:rPr>
        <w:t xml:space="preserve"> is an authorized agent who has actual authority to bind </w:t>
      </w:r>
      <w:r w:rsidR="0081407A">
        <w:rPr>
          <w:color w:val="000000"/>
        </w:rPr>
        <w:t>Hospital</w:t>
      </w:r>
      <w:r w:rsidR="004E5FAD">
        <w:rPr>
          <w:color w:val="000000"/>
        </w:rPr>
        <w:t xml:space="preserve"> to </w:t>
      </w:r>
      <w:proofErr w:type="gramStart"/>
      <w:r w:rsidR="004E5FAD">
        <w:rPr>
          <w:color w:val="000000"/>
        </w:rPr>
        <w:t>each and every</w:t>
      </w:r>
      <w:proofErr w:type="gramEnd"/>
      <w:r w:rsidR="004E5FAD">
        <w:rPr>
          <w:color w:val="000000"/>
        </w:rPr>
        <w:t xml:space="preserve"> term, condition, and obligation of this Agreement and that all requirements of </w:t>
      </w:r>
      <w:r w:rsidR="0081407A">
        <w:rPr>
          <w:color w:val="000000"/>
        </w:rPr>
        <w:t>Hospital</w:t>
      </w:r>
      <w:r w:rsidR="004E5FAD">
        <w:rPr>
          <w:color w:val="000000"/>
        </w:rPr>
        <w:t xml:space="preserve"> have been fulfilled to provide such actual authority.</w:t>
      </w:r>
    </w:p>
    <w:p w14:paraId="7A96F01F" w14:textId="77777777" w:rsidR="004E5FAD" w:rsidRDefault="000E3CA7" w:rsidP="002B4D38">
      <w:pPr>
        <w:widowControl w:val="0"/>
        <w:ind w:left="1440" w:hanging="720"/>
        <w:rPr>
          <w:color w:val="000000"/>
        </w:rPr>
      </w:pPr>
      <w:r>
        <w:rPr>
          <w:color w:val="000000"/>
        </w:rPr>
        <w:t>17</w:t>
      </w:r>
      <w:r w:rsidR="004E5FAD">
        <w:rPr>
          <w:color w:val="000000"/>
        </w:rPr>
        <w:t>.2</w:t>
      </w:r>
      <w:r w:rsidR="004E5FAD">
        <w:rPr>
          <w:color w:val="000000"/>
        </w:rPr>
        <w:tab/>
      </w:r>
      <w:r w:rsidR="00A5275E">
        <w:rPr>
          <w:color w:val="000000"/>
        </w:rPr>
        <w:t xml:space="preserve">City </w:t>
      </w:r>
      <w:r w:rsidR="004E5FAD">
        <w:rPr>
          <w:color w:val="000000"/>
        </w:rPr>
        <w:t xml:space="preserve">represents and warrants that the person executing this Agreement for </w:t>
      </w:r>
      <w:r w:rsidR="00A5275E">
        <w:rPr>
          <w:color w:val="000000"/>
        </w:rPr>
        <w:t>City</w:t>
      </w:r>
      <w:r w:rsidR="004E5FAD">
        <w:rPr>
          <w:color w:val="000000"/>
        </w:rPr>
        <w:t xml:space="preserve"> is an authorized agent who has actual authority to bind </w:t>
      </w:r>
      <w:r w:rsidR="00A5275E">
        <w:rPr>
          <w:color w:val="000000"/>
        </w:rPr>
        <w:t>City</w:t>
      </w:r>
      <w:r w:rsidR="004E5FAD">
        <w:rPr>
          <w:color w:val="000000"/>
        </w:rPr>
        <w:t xml:space="preserve"> to </w:t>
      </w:r>
      <w:proofErr w:type="gramStart"/>
      <w:r w:rsidR="004E5FAD">
        <w:rPr>
          <w:color w:val="000000"/>
        </w:rPr>
        <w:t>each and every</w:t>
      </w:r>
      <w:proofErr w:type="gramEnd"/>
      <w:r w:rsidR="004E5FAD">
        <w:rPr>
          <w:color w:val="000000"/>
        </w:rPr>
        <w:t xml:space="preserve"> term, condition, and obligation of this Agreement and that all requirements of </w:t>
      </w:r>
      <w:r w:rsidR="00A5275E">
        <w:rPr>
          <w:color w:val="000000"/>
        </w:rPr>
        <w:t>City</w:t>
      </w:r>
      <w:r w:rsidR="004E5FAD">
        <w:rPr>
          <w:color w:val="000000"/>
        </w:rPr>
        <w:t xml:space="preserve"> have been fulfilled to provide such actual authority.</w:t>
      </w:r>
    </w:p>
    <w:p w14:paraId="0B86CD86" w14:textId="77777777" w:rsidR="00D2780F" w:rsidRDefault="00D2780F" w:rsidP="002B4D38">
      <w:pPr>
        <w:widowControl w:val="0"/>
        <w:ind w:left="1440" w:hanging="720"/>
        <w:rPr>
          <w:color w:val="000000"/>
        </w:rPr>
      </w:pPr>
    </w:p>
    <w:p w14:paraId="4D8755AF" w14:textId="77777777" w:rsidR="004E5FAD" w:rsidRDefault="000E3CA7" w:rsidP="002B4D38">
      <w:pPr>
        <w:widowControl w:val="0"/>
        <w:ind w:left="720" w:hanging="720"/>
        <w:rPr>
          <w:b/>
          <w:color w:val="000000"/>
        </w:rPr>
      </w:pPr>
      <w:r>
        <w:rPr>
          <w:b/>
          <w:color w:val="000000"/>
        </w:rPr>
        <w:t>18</w:t>
      </w:r>
      <w:r w:rsidR="00BA7383">
        <w:rPr>
          <w:b/>
          <w:color w:val="000000"/>
        </w:rPr>
        <w:t>.0</w:t>
      </w:r>
      <w:r w:rsidR="00BA7383">
        <w:rPr>
          <w:b/>
          <w:color w:val="000000"/>
        </w:rPr>
        <w:tab/>
      </w:r>
      <w:r w:rsidR="004E5FAD">
        <w:rPr>
          <w:b/>
          <w:color w:val="000000"/>
        </w:rPr>
        <w:t>ENTIRE AGREEMENT</w:t>
      </w:r>
    </w:p>
    <w:p w14:paraId="5BEF09C4" w14:textId="77777777" w:rsidR="000256E0" w:rsidRDefault="000256E0" w:rsidP="002B4D38">
      <w:pPr>
        <w:widowControl w:val="0"/>
        <w:ind w:left="720" w:hanging="720"/>
        <w:rPr>
          <w:color w:val="000000"/>
        </w:rPr>
      </w:pPr>
    </w:p>
    <w:p w14:paraId="7C569352" w14:textId="77777777" w:rsidR="004E5FAD" w:rsidRDefault="004E5FAD" w:rsidP="002B4D38">
      <w:pPr>
        <w:widowControl w:val="0"/>
        <w:ind w:left="720"/>
        <w:rPr>
          <w:color w:val="000000"/>
        </w:rPr>
      </w:pPr>
      <w:r>
        <w:rPr>
          <w:color w:val="000000"/>
        </w:rPr>
        <w:t xml:space="preserve">This Agreement, </w:t>
      </w:r>
      <w:r w:rsidR="00A5275E">
        <w:rPr>
          <w:color w:val="000000"/>
        </w:rPr>
        <w:t>Exhibit</w:t>
      </w:r>
      <w:r>
        <w:rPr>
          <w:color w:val="000000"/>
        </w:rPr>
        <w:t xml:space="preserve"> </w:t>
      </w:r>
      <w:r w:rsidR="00AF44FE">
        <w:rPr>
          <w:color w:val="000000"/>
        </w:rPr>
        <w:t>“</w:t>
      </w:r>
      <w:r>
        <w:rPr>
          <w:color w:val="000000"/>
        </w:rPr>
        <w:t>A</w:t>
      </w:r>
      <w:r w:rsidR="00AF44FE">
        <w:rPr>
          <w:color w:val="000000"/>
        </w:rPr>
        <w:t>”</w:t>
      </w:r>
      <w:r>
        <w:rPr>
          <w:color w:val="000000"/>
        </w:rPr>
        <w:t xml:space="preserve">, and any </w:t>
      </w:r>
      <w:r w:rsidR="00A41D1D">
        <w:rPr>
          <w:color w:val="000000"/>
        </w:rPr>
        <w:t>execu</w:t>
      </w:r>
      <w:r>
        <w:rPr>
          <w:color w:val="000000"/>
        </w:rPr>
        <w:t>ted Amendments thereto constitute the complete and exclusive statement of understanding of the parties which supersedes all previous agreements, written or oral, and all communications between the parties relating to the subject matter of this Agreement.  No change to this Agreement shall be valid unless prepared pursuant this Agreement.</w:t>
      </w:r>
    </w:p>
    <w:p w14:paraId="205E98F1" w14:textId="77777777" w:rsidR="004E5FAD" w:rsidRDefault="004E5FAD" w:rsidP="009D0030">
      <w:pPr>
        <w:widowControl w:val="0"/>
        <w:jc w:val="center"/>
        <w:rPr>
          <w:color w:val="000000"/>
        </w:rPr>
      </w:pPr>
      <w:r>
        <w:rPr>
          <w:color w:val="000000"/>
        </w:rPr>
        <w:br w:type="page"/>
      </w:r>
      <w:r>
        <w:rPr>
          <w:b/>
          <w:color w:val="000000"/>
        </w:rPr>
        <w:lastRenderedPageBreak/>
        <w:t>MUNICIPAL LAW ENFORCEMENT SERVICES AGREEMENT</w:t>
      </w:r>
    </w:p>
    <w:p w14:paraId="681E1B9B" w14:textId="77777777" w:rsidR="004E5FAD" w:rsidRDefault="004E5FAD" w:rsidP="002B4D38">
      <w:pPr>
        <w:widowControl w:val="0"/>
        <w:jc w:val="center"/>
        <w:rPr>
          <w:b/>
          <w:color w:val="000000"/>
        </w:rPr>
      </w:pPr>
      <w:r>
        <w:rPr>
          <w:b/>
          <w:color w:val="000000"/>
        </w:rPr>
        <w:t>BY AND BETWEEN</w:t>
      </w:r>
    </w:p>
    <w:p w14:paraId="66160324" w14:textId="1595C33E" w:rsidR="00AC5F91" w:rsidRDefault="00AC5F91" w:rsidP="002B4D38">
      <w:pPr>
        <w:widowControl w:val="0"/>
        <w:jc w:val="center"/>
        <w:rPr>
          <w:b/>
          <w:color w:val="000000"/>
        </w:rPr>
      </w:pPr>
      <w:r>
        <w:rPr>
          <w:b/>
          <w:color w:val="000000"/>
        </w:rPr>
        <w:t xml:space="preserve">PAYSON CITY </w:t>
      </w:r>
    </w:p>
    <w:p w14:paraId="75836340" w14:textId="77777777" w:rsidR="004E5FAD" w:rsidRDefault="004E5FAD" w:rsidP="002B4D38">
      <w:pPr>
        <w:widowControl w:val="0"/>
        <w:jc w:val="center"/>
        <w:rPr>
          <w:b/>
          <w:color w:val="000000"/>
        </w:rPr>
      </w:pPr>
      <w:r>
        <w:rPr>
          <w:b/>
          <w:color w:val="000000"/>
        </w:rPr>
        <w:t xml:space="preserve">AND </w:t>
      </w:r>
      <w:r w:rsidR="00A41D1D">
        <w:rPr>
          <w:b/>
          <w:color w:val="000000"/>
        </w:rPr>
        <w:t xml:space="preserve">MOUNTAIN VIEW </w:t>
      </w:r>
      <w:r w:rsidR="0081407A">
        <w:rPr>
          <w:b/>
          <w:color w:val="000000"/>
        </w:rPr>
        <w:t>HOSPITAL</w:t>
      </w:r>
    </w:p>
    <w:p w14:paraId="4C839306" w14:textId="77777777" w:rsidR="004E5FAD" w:rsidRDefault="004E5FAD" w:rsidP="002B4D38">
      <w:pPr>
        <w:widowControl w:val="0"/>
        <w:jc w:val="center"/>
        <w:rPr>
          <w:color w:val="000000"/>
        </w:rPr>
      </w:pPr>
    </w:p>
    <w:p w14:paraId="6EAC21EC" w14:textId="77777777" w:rsidR="004E5FAD" w:rsidRDefault="004E5FAD" w:rsidP="002B4D38">
      <w:pPr>
        <w:widowControl w:val="0"/>
        <w:rPr>
          <w:color w:val="000000"/>
        </w:rPr>
      </w:pPr>
      <w:r>
        <w:rPr>
          <w:color w:val="000000"/>
        </w:rPr>
        <w:tab/>
        <w:t xml:space="preserve">IN WITNESS WHEREOF, the </w:t>
      </w:r>
      <w:r w:rsidR="00AC5F91">
        <w:rPr>
          <w:color w:val="000000"/>
        </w:rPr>
        <w:t xml:space="preserve">Payson City Police </w:t>
      </w:r>
      <w:r w:rsidR="0081407A">
        <w:rPr>
          <w:color w:val="000000"/>
        </w:rPr>
        <w:t>Department</w:t>
      </w:r>
      <w:r>
        <w:rPr>
          <w:color w:val="000000"/>
        </w:rPr>
        <w:t xml:space="preserve">, by order of its </w:t>
      </w:r>
      <w:r w:rsidR="00AC5F91">
        <w:rPr>
          <w:color w:val="000000"/>
        </w:rPr>
        <w:t>City Council</w:t>
      </w:r>
      <w:r>
        <w:rPr>
          <w:color w:val="000000"/>
        </w:rPr>
        <w:t xml:space="preserve">, has caused this Agreement to be executed by the </w:t>
      </w:r>
      <w:r w:rsidR="00AC5F91">
        <w:rPr>
          <w:color w:val="000000"/>
        </w:rPr>
        <w:t xml:space="preserve">Payson City Mayor </w:t>
      </w:r>
      <w:r>
        <w:rPr>
          <w:color w:val="000000"/>
        </w:rPr>
        <w:t xml:space="preserve">and attested by the </w:t>
      </w:r>
      <w:r w:rsidR="00AC5F91">
        <w:rPr>
          <w:color w:val="000000"/>
        </w:rPr>
        <w:t>Payson City Recorder</w:t>
      </w:r>
      <w:r>
        <w:rPr>
          <w:color w:val="000000"/>
        </w:rPr>
        <w:t xml:space="preserve">, and the </w:t>
      </w:r>
      <w:r w:rsidR="0081407A">
        <w:rPr>
          <w:color w:val="000000"/>
        </w:rPr>
        <w:t>Hospital</w:t>
      </w:r>
      <w:r>
        <w:rPr>
          <w:color w:val="000000"/>
        </w:rPr>
        <w:t xml:space="preserve"> has caused this Agreement to be executed on its behalf by its duly authorized representative</w:t>
      </w:r>
      <w:r w:rsidR="00AF44FE">
        <w:rPr>
          <w:color w:val="000000"/>
        </w:rPr>
        <w:t>s</w:t>
      </w:r>
      <w:r>
        <w:rPr>
          <w:color w:val="000000"/>
        </w:rPr>
        <w:t>.</w:t>
      </w:r>
    </w:p>
    <w:p w14:paraId="5C9E4548" w14:textId="3C72BBBF" w:rsidR="004E5FAD" w:rsidRDefault="004E5FAD" w:rsidP="002B4D38">
      <w:pPr>
        <w:widowControl w:val="0"/>
        <w:jc w:val="center"/>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AC5F91">
        <w:rPr>
          <w:b/>
          <w:color w:val="000000"/>
        </w:rPr>
        <w:t>PAYSON CITY</w:t>
      </w:r>
    </w:p>
    <w:p w14:paraId="3ED4C063" w14:textId="77777777" w:rsidR="004E5FAD" w:rsidRDefault="004E5FAD" w:rsidP="002B4D38">
      <w:pPr>
        <w:widowControl w:val="0"/>
        <w:rPr>
          <w:color w:val="000000"/>
        </w:rPr>
      </w:pPr>
    </w:p>
    <w:p w14:paraId="17B9B4B3" w14:textId="77777777" w:rsidR="002B4D38" w:rsidRDefault="002B4D38" w:rsidP="002B4D38">
      <w:pPr>
        <w:widowControl w:val="0"/>
        <w:rPr>
          <w:color w:val="000000"/>
        </w:rPr>
      </w:pPr>
    </w:p>
    <w:p w14:paraId="02E558A8" w14:textId="77777777" w:rsidR="004E5FAD" w:rsidRDefault="004E5FAD" w:rsidP="002B4D38">
      <w:pPr>
        <w:widowControl w:val="0"/>
        <w:ind w:left="7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By ________________________________</w:t>
      </w:r>
    </w:p>
    <w:p w14:paraId="3386CB78" w14:textId="77777777" w:rsidR="004E5FAD" w:rsidRDefault="00AC5F91" w:rsidP="002B4D38">
      <w:pPr>
        <w:widowControl w:val="0"/>
        <w:rPr>
          <w:color w:val="000000"/>
        </w:rPr>
      </w:pPr>
      <w:r>
        <w:rPr>
          <w:color w:val="000000"/>
        </w:rPr>
        <w:tab/>
      </w:r>
      <w:r>
        <w:rPr>
          <w:color w:val="000000"/>
        </w:rPr>
        <w:tab/>
      </w:r>
      <w:r>
        <w:rPr>
          <w:color w:val="000000"/>
        </w:rPr>
        <w:tab/>
      </w:r>
      <w:r>
        <w:rPr>
          <w:color w:val="000000"/>
        </w:rPr>
        <w:tab/>
      </w:r>
      <w:r>
        <w:rPr>
          <w:color w:val="000000"/>
        </w:rPr>
        <w:tab/>
      </w:r>
      <w:r>
        <w:rPr>
          <w:color w:val="000000"/>
        </w:rPr>
        <w:tab/>
        <w:t xml:space="preserve">           </w:t>
      </w:r>
      <w:r w:rsidR="000256E0">
        <w:rPr>
          <w:color w:val="000000"/>
        </w:rPr>
        <w:t>William R. Wright</w:t>
      </w:r>
      <w:r>
        <w:rPr>
          <w:color w:val="000000"/>
        </w:rPr>
        <w:t>, Mayor</w:t>
      </w:r>
    </w:p>
    <w:p w14:paraId="77AEA2F8" w14:textId="1E016FA9" w:rsidR="004E5FAD" w:rsidRDefault="004E5FAD" w:rsidP="002B4D38">
      <w:pPr>
        <w:widowControl w:val="0"/>
        <w:rPr>
          <w:rFonts w:ascii="Times" w:hAnsi="Times"/>
          <w:color w:val="000000"/>
          <w:lang w:val="fr-FR"/>
        </w:rPr>
      </w:pPr>
      <w:r>
        <w:rPr>
          <w:rFonts w:ascii="Times" w:hAnsi="Times"/>
          <w:color w:val="000000"/>
          <w:lang w:val="fr-FR"/>
        </w:rPr>
        <w:t>ATTEST</w:t>
      </w:r>
      <w:r w:rsidR="006A3FEF">
        <w:rPr>
          <w:rFonts w:ascii="Times" w:hAnsi="Times"/>
          <w:color w:val="000000"/>
          <w:lang w:val="fr-FR"/>
        </w:rPr>
        <w:t> :</w:t>
      </w:r>
    </w:p>
    <w:p w14:paraId="1043F017" w14:textId="77777777" w:rsidR="006A3FEF" w:rsidRDefault="006A3FEF" w:rsidP="002B4D38">
      <w:pPr>
        <w:widowControl w:val="0"/>
        <w:rPr>
          <w:rFonts w:ascii="Times" w:hAnsi="Times"/>
          <w:color w:val="000000"/>
          <w:lang w:val="fr-FR"/>
        </w:rPr>
      </w:pPr>
    </w:p>
    <w:p w14:paraId="01AEFB29" w14:textId="77777777" w:rsidR="004E5FAD" w:rsidRDefault="004E5FAD" w:rsidP="002B4D38">
      <w:pPr>
        <w:widowControl w:val="0"/>
        <w:rPr>
          <w:rFonts w:ascii="Times" w:hAnsi="Times"/>
          <w:color w:val="000000"/>
        </w:rPr>
      </w:pPr>
    </w:p>
    <w:p w14:paraId="30E5F923" w14:textId="77777777" w:rsidR="004E5FAD" w:rsidRDefault="004E5FAD" w:rsidP="002B4D38">
      <w:pPr>
        <w:widowControl w:val="0"/>
        <w:rPr>
          <w:color w:val="000000"/>
        </w:rPr>
      </w:pPr>
    </w:p>
    <w:p w14:paraId="107FF93E" w14:textId="05EF118F" w:rsidR="004E5FAD" w:rsidRPr="001825CA" w:rsidRDefault="004E5FAD" w:rsidP="002B4D38">
      <w:pPr>
        <w:widowControl w:val="0"/>
        <w:rPr>
          <w:color w:val="000000"/>
          <w:u w:val="single"/>
        </w:rPr>
      </w:pPr>
      <w:proofErr w:type="gramStart"/>
      <w:r>
        <w:rPr>
          <w:rFonts w:ascii="Times" w:hAnsi="Times"/>
          <w:color w:val="000000"/>
        </w:rPr>
        <w:t>By</w:t>
      </w:r>
      <w:proofErr w:type="gramEnd"/>
      <w:r>
        <w:rPr>
          <w:rFonts w:ascii="Times" w:hAnsi="Times"/>
          <w:color w:val="000000"/>
        </w:rPr>
        <w:t xml:space="preserve"> </w:t>
      </w:r>
      <w:r w:rsidR="001825CA">
        <w:rPr>
          <w:rFonts w:ascii="Times" w:hAnsi="Times"/>
          <w:color w:val="000000"/>
          <w:u w:val="single"/>
        </w:rPr>
        <w:tab/>
      </w:r>
      <w:r w:rsidR="001825CA">
        <w:rPr>
          <w:rFonts w:ascii="Times" w:hAnsi="Times"/>
          <w:color w:val="000000"/>
          <w:u w:val="single"/>
        </w:rPr>
        <w:tab/>
      </w:r>
      <w:r w:rsidR="001825CA">
        <w:rPr>
          <w:rFonts w:ascii="Times" w:hAnsi="Times"/>
          <w:color w:val="000000"/>
          <w:u w:val="single"/>
        </w:rPr>
        <w:tab/>
      </w:r>
      <w:r w:rsidR="001825CA">
        <w:rPr>
          <w:rFonts w:ascii="Times" w:hAnsi="Times"/>
          <w:color w:val="000000"/>
          <w:u w:val="single"/>
        </w:rPr>
        <w:tab/>
      </w:r>
      <w:r w:rsidR="001825CA">
        <w:rPr>
          <w:rFonts w:ascii="Times" w:hAnsi="Times"/>
          <w:color w:val="000000"/>
          <w:u w:val="single"/>
        </w:rPr>
        <w:tab/>
      </w:r>
      <w:r w:rsidR="001825CA">
        <w:rPr>
          <w:rFonts w:ascii="Times" w:hAnsi="Times"/>
          <w:color w:val="000000"/>
          <w:u w:val="single"/>
        </w:rPr>
        <w:tab/>
      </w:r>
    </w:p>
    <w:p w14:paraId="54BBEAC8" w14:textId="157F0CF6" w:rsidR="006A3FEF" w:rsidRDefault="004E5FAD" w:rsidP="002B4D38">
      <w:pPr>
        <w:widowControl w:val="0"/>
        <w:rPr>
          <w:color w:val="000000"/>
        </w:rPr>
      </w:pPr>
      <w:r>
        <w:rPr>
          <w:color w:val="000000"/>
        </w:rPr>
        <w:t xml:space="preserve">        </w:t>
      </w:r>
      <w:r w:rsidR="009D0030">
        <w:rPr>
          <w:color w:val="000000"/>
        </w:rPr>
        <w:t>Amalie Ottley</w:t>
      </w:r>
      <w:r w:rsidR="006A3FEF">
        <w:rPr>
          <w:color w:val="000000"/>
        </w:rPr>
        <w:t>, Payson City Recorder</w:t>
      </w:r>
      <w:r>
        <w:rPr>
          <w:color w:val="000000"/>
        </w:rPr>
        <w:t xml:space="preserve">      </w:t>
      </w:r>
    </w:p>
    <w:p w14:paraId="18898A3B" w14:textId="195E6100" w:rsidR="004E5FAD" w:rsidRDefault="004E5FAD" w:rsidP="002B4D38">
      <w:pPr>
        <w:widowControl w:val="0"/>
        <w:rPr>
          <w:color w:val="000000"/>
        </w:rPr>
      </w:pPr>
      <w:r>
        <w:rPr>
          <w:color w:val="000000"/>
        </w:rPr>
        <w:t xml:space="preserve">       </w:t>
      </w:r>
    </w:p>
    <w:p w14:paraId="6F88BC14" w14:textId="77777777" w:rsidR="004E5FAD" w:rsidRDefault="004E5FAD" w:rsidP="002B4D38">
      <w:pPr>
        <w:widowControl w:val="0"/>
        <w:rPr>
          <w:color w:val="000000"/>
        </w:rPr>
      </w:pPr>
    </w:p>
    <w:p w14:paraId="7B3DF128" w14:textId="4C6C713A" w:rsidR="009D0030" w:rsidRDefault="004E5FAD" w:rsidP="002B4D38">
      <w:pPr>
        <w:widowControl w:val="0"/>
        <w:rPr>
          <w:b/>
          <w:color w:val="000000"/>
        </w:rPr>
      </w:pPr>
      <w:r>
        <w:rPr>
          <w:color w:val="000000"/>
        </w:rPr>
        <w:tab/>
      </w:r>
      <w:r>
        <w:rPr>
          <w:color w:val="000000"/>
        </w:rPr>
        <w:tab/>
      </w:r>
      <w:r>
        <w:rPr>
          <w:color w:val="000000"/>
        </w:rPr>
        <w:tab/>
      </w:r>
      <w:r>
        <w:rPr>
          <w:color w:val="000000"/>
        </w:rPr>
        <w:tab/>
      </w:r>
      <w:r>
        <w:rPr>
          <w:color w:val="000000"/>
        </w:rPr>
        <w:tab/>
      </w:r>
      <w:r>
        <w:rPr>
          <w:color w:val="000000"/>
        </w:rPr>
        <w:tab/>
      </w:r>
      <w:r w:rsidR="00AC5F91" w:rsidRPr="00BA7383">
        <w:rPr>
          <w:b/>
          <w:color w:val="000000"/>
        </w:rPr>
        <w:t xml:space="preserve">MOUNTAIN VIEW </w:t>
      </w:r>
      <w:r w:rsidR="0081407A" w:rsidRPr="00BA7383">
        <w:rPr>
          <w:b/>
          <w:color w:val="000000"/>
        </w:rPr>
        <w:t>HOSPITAL</w:t>
      </w:r>
      <w:r w:rsidR="009D0030">
        <w:rPr>
          <w:b/>
          <w:color w:val="000000"/>
        </w:rPr>
        <w:t>, INC. dba</w:t>
      </w:r>
    </w:p>
    <w:p w14:paraId="6BA44E20" w14:textId="6DA522CD" w:rsidR="00AC5F91" w:rsidRPr="00BA7383" w:rsidRDefault="009D0030" w:rsidP="002B4D38">
      <w:pPr>
        <w:widowControl w:val="0"/>
        <w:rPr>
          <w:b/>
          <w:color w:val="000000"/>
        </w:rPr>
      </w:pPr>
      <w:r>
        <w:rPr>
          <w:b/>
          <w:color w:val="000000"/>
        </w:rPr>
        <w:tab/>
      </w:r>
      <w:r>
        <w:rPr>
          <w:b/>
          <w:color w:val="000000"/>
        </w:rPr>
        <w:tab/>
      </w:r>
      <w:r>
        <w:rPr>
          <w:b/>
          <w:color w:val="000000"/>
        </w:rPr>
        <w:tab/>
      </w:r>
      <w:r>
        <w:rPr>
          <w:b/>
          <w:color w:val="000000"/>
        </w:rPr>
        <w:tab/>
      </w:r>
      <w:r>
        <w:rPr>
          <w:b/>
          <w:color w:val="000000"/>
        </w:rPr>
        <w:tab/>
      </w:r>
      <w:r>
        <w:rPr>
          <w:b/>
          <w:color w:val="000000"/>
        </w:rPr>
        <w:tab/>
        <w:t>MOUNTAIN VIEW HOSPITAL</w:t>
      </w:r>
      <w:r w:rsidR="004E5FAD" w:rsidRPr="00BA7383">
        <w:rPr>
          <w:b/>
          <w:color w:val="000000"/>
        </w:rPr>
        <w:t xml:space="preserve"> </w:t>
      </w:r>
    </w:p>
    <w:p w14:paraId="195617CA" w14:textId="77777777" w:rsidR="004E5FAD" w:rsidRDefault="004E5FAD" w:rsidP="002B4D38">
      <w:pPr>
        <w:widowControl w:val="0"/>
        <w:rPr>
          <w:color w:val="000000"/>
        </w:rPr>
      </w:pPr>
      <w:r>
        <w:rPr>
          <w:color w:val="000000"/>
        </w:rPr>
        <w:tab/>
      </w:r>
      <w:r>
        <w:rPr>
          <w:color w:val="000000"/>
        </w:rPr>
        <w:tab/>
      </w:r>
    </w:p>
    <w:p w14:paraId="00918FBA" w14:textId="77777777" w:rsidR="002B4D38" w:rsidRDefault="002B4D38" w:rsidP="002B4D38">
      <w:pPr>
        <w:widowControl w:val="0"/>
        <w:rPr>
          <w:color w:val="000000"/>
        </w:rPr>
      </w:pPr>
    </w:p>
    <w:p w14:paraId="16DB6518" w14:textId="77777777" w:rsidR="004E5FAD" w:rsidRPr="00C61240" w:rsidRDefault="004E5FAD" w:rsidP="002B4D38">
      <w:pPr>
        <w:widowControl w:val="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Pr="00C61240">
        <w:rPr>
          <w:color w:val="000000"/>
        </w:rPr>
        <w:t>By ________________________________</w:t>
      </w:r>
    </w:p>
    <w:p w14:paraId="79C212D8" w14:textId="77777777" w:rsidR="004E5FAD" w:rsidRPr="00C61240" w:rsidRDefault="00BA7383" w:rsidP="002B4D38">
      <w:pPr>
        <w:widowControl w:val="0"/>
        <w:rPr>
          <w:color w:val="000000"/>
        </w:rPr>
      </w:pP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t>Kevin A. Johnson, CEO</w:t>
      </w:r>
    </w:p>
    <w:p w14:paraId="2559F376" w14:textId="77777777" w:rsidR="000D631B" w:rsidRPr="00C61240" w:rsidRDefault="000D631B" w:rsidP="002B4D38">
      <w:pPr>
        <w:widowControl w:val="0"/>
        <w:rPr>
          <w:color w:val="000000"/>
        </w:rPr>
      </w:pPr>
    </w:p>
    <w:p w14:paraId="06DDCD9D" w14:textId="77777777" w:rsidR="000D631B" w:rsidRPr="00C61240" w:rsidRDefault="000D631B" w:rsidP="002B4D38">
      <w:pPr>
        <w:widowControl w:val="0"/>
        <w:rPr>
          <w:color w:val="000000"/>
        </w:rPr>
      </w:pPr>
    </w:p>
    <w:p w14:paraId="59FEC4F2" w14:textId="089C605C" w:rsidR="001A2626" w:rsidRDefault="00BA7383" w:rsidP="002B4D38">
      <w:pPr>
        <w:widowControl w:val="0"/>
        <w:rPr>
          <w:color w:val="000000"/>
        </w:rPr>
      </w:pP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r>
    </w:p>
    <w:p w14:paraId="1DD64E75" w14:textId="77777777" w:rsidR="004E5FAD" w:rsidRDefault="004E5FAD" w:rsidP="002B4D38">
      <w:pPr>
        <w:widowControl w:val="0"/>
        <w:rPr>
          <w:color w:val="000000"/>
        </w:rPr>
      </w:pPr>
    </w:p>
    <w:p w14:paraId="418CB07A" w14:textId="77777777" w:rsidR="000256E0" w:rsidRDefault="000256E0" w:rsidP="002B4D38">
      <w:pPr>
        <w:widowControl w:val="0"/>
        <w:rPr>
          <w:color w:val="000000"/>
        </w:rPr>
      </w:pPr>
    </w:p>
    <w:p w14:paraId="4D5B0738" w14:textId="77CBAEDA" w:rsidR="002A3C65" w:rsidRDefault="002A3C65" w:rsidP="002B4D38">
      <w:r>
        <w:br w:type="page"/>
      </w:r>
    </w:p>
    <w:p w14:paraId="3830D373" w14:textId="77777777" w:rsidR="00C61E99" w:rsidRPr="00154BDB" w:rsidRDefault="00114709" w:rsidP="002B4D38">
      <w:pPr>
        <w:jc w:val="center"/>
        <w:rPr>
          <w:szCs w:val="24"/>
        </w:rPr>
      </w:pPr>
      <w:r w:rsidRPr="00154BDB">
        <w:rPr>
          <w:szCs w:val="24"/>
        </w:rPr>
        <w:lastRenderedPageBreak/>
        <w:t xml:space="preserve">EXHIBIT </w:t>
      </w:r>
      <w:r w:rsidR="000256E0" w:rsidRPr="00154BDB">
        <w:rPr>
          <w:szCs w:val="24"/>
        </w:rPr>
        <w:t>“</w:t>
      </w:r>
      <w:r w:rsidR="00C61E99" w:rsidRPr="00154BDB">
        <w:rPr>
          <w:szCs w:val="24"/>
        </w:rPr>
        <w:t>A”</w:t>
      </w:r>
    </w:p>
    <w:p w14:paraId="0169E0CD" w14:textId="77777777" w:rsidR="00FA51B1" w:rsidRDefault="00FA51B1" w:rsidP="002B4D38">
      <w:pPr>
        <w:jc w:val="center"/>
        <w:rPr>
          <w:ins w:id="0" w:author="Brad Bishop" w:date="2021-01-25T15:28:00Z"/>
        </w:rPr>
      </w:pPr>
    </w:p>
    <w:p w14:paraId="55E1CD4C" w14:textId="0751BB4E" w:rsidR="00FA51B1" w:rsidRPr="00D55291" w:rsidRDefault="00FA51B1" w:rsidP="002B4D38">
      <w:r>
        <w:t>Payson City Police will provide on-site security (</w:t>
      </w:r>
      <w:r w:rsidRPr="00D55291">
        <w:t>1.</w:t>
      </w:r>
      <w:r w:rsidR="00E77777">
        <w:t>5</w:t>
      </w:r>
      <w:r w:rsidRPr="00D55291">
        <w:t xml:space="preserve"> officer</w:t>
      </w:r>
      <w:r>
        <w:t xml:space="preserve">) to Mountain View Hospital weeknights between the hours of 6:00 p.m. to </w:t>
      </w:r>
      <w:r w:rsidRPr="00D55291">
        <w:t>12:00 a.m</w:t>
      </w:r>
      <w:r w:rsidR="002A3C65">
        <w:t>.</w:t>
      </w:r>
      <w:r w:rsidRPr="006C17F1">
        <w:t xml:space="preserve"> </w:t>
      </w:r>
      <w:r>
        <w:t xml:space="preserve">Monday – Friday, with an emphasis on </w:t>
      </w:r>
      <w:r w:rsidR="002A3C65">
        <w:t>24-hour</w:t>
      </w:r>
      <w:r>
        <w:t xml:space="preserve"> coverage on Saturdays, </w:t>
      </w:r>
      <w:r w:rsidR="002A3C65">
        <w:t>Sundays,</w:t>
      </w:r>
      <w:r>
        <w:t xml:space="preserve"> and Holidays. A total of </w:t>
      </w:r>
      <w:r w:rsidRPr="00D55291">
        <w:t>1.</w:t>
      </w:r>
      <w:r w:rsidR="00E77777">
        <w:t>5</w:t>
      </w:r>
      <w:r w:rsidRPr="00D55291">
        <w:t xml:space="preserve"> </w:t>
      </w:r>
      <w:r>
        <w:t>FTEs will be allocated to this coverage model</w:t>
      </w:r>
      <w:r w:rsidRPr="0053761B">
        <w:rPr>
          <w:color w:val="C0504D" w:themeColor="accent2"/>
        </w:rPr>
        <w:t xml:space="preserve">. </w:t>
      </w:r>
      <w:r w:rsidRPr="00D55291">
        <w:t xml:space="preserve">Payson Police Department will make every attempt to exceed minimum coverage at peak times. </w:t>
      </w:r>
    </w:p>
    <w:p w14:paraId="528DB89F" w14:textId="77777777" w:rsidR="00FA51B1" w:rsidRPr="0053761B" w:rsidRDefault="00FA51B1" w:rsidP="002B4D38">
      <w:pPr>
        <w:rPr>
          <w:ins w:id="1" w:author="Brad Bishop" w:date="2021-01-25T15:28:00Z"/>
          <w:color w:val="C0504D" w:themeColor="accent2"/>
        </w:rPr>
      </w:pPr>
    </w:p>
    <w:p w14:paraId="21F0932A" w14:textId="658B4612" w:rsidR="00FA51B1" w:rsidRDefault="00FA51B1" w:rsidP="002B4D38">
      <w:r>
        <w:t xml:space="preserve">Mountain View Hospital will pay Payson City Police for such security coverage according to the following cost breakdown. It is understood by both parties that said payments constitute fair market value for said coverage. </w:t>
      </w:r>
    </w:p>
    <w:p w14:paraId="254A7F36" w14:textId="77777777" w:rsidR="00FA51B1" w:rsidRDefault="00FA51B1" w:rsidP="002B4D38"/>
    <w:p w14:paraId="35FF0300" w14:textId="77777777" w:rsidR="00FA51B1" w:rsidRDefault="00FA51B1" w:rsidP="002B4D38">
      <w:pPr>
        <w:pStyle w:val="ListParagraph"/>
        <w:numPr>
          <w:ilvl w:val="0"/>
          <w:numId w:val="7"/>
        </w:numPr>
        <w:spacing w:after="0" w:line="240" w:lineRule="auto"/>
        <w:ind w:left="360"/>
        <w:contextualSpacing w:val="0"/>
      </w:pPr>
      <w:r>
        <w:t>Annual Salaries, Wages, and Benefits Costs:</w:t>
      </w:r>
    </w:p>
    <w:p w14:paraId="1322DC50" w14:textId="77777777" w:rsidR="00FA51B1" w:rsidRDefault="00FA51B1" w:rsidP="002B4D38">
      <w:pPr>
        <w:ind w:left="360"/>
      </w:pPr>
    </w:p>
    <w:p w14:paraId="3B6A9D37" w14:textId="5C055ED3" w:rsidR="00FA51B1" w:rsidRDefault="00FA51B1" w:rsidP="002B4D38">
      <w:pPr>
        <w:pStyle w:val="ListParagraph"/>
        <w:numPr>
          <w:ilvl w:val="1"/>
          <w:numId w:val="5"/>
        </w:numPr>
        <w:spacing w:after="0" w:line="240" w:lineRule="auto"/>
        <w:contextualSpacing w:val="0"/>
      </w:pPr>
      <w:r>
        <w:t>Wage</w:t>
      </w:r>
      <w:r>
        <w:tab/>
      </w:r>
      <w:r>
        <w:tab/>
      </w:r>
      <w:r>
        <w:tab/>
      </w:r>
      <w:r>
        <w:tab/>
        <w:t>$</w:t>
      </w:r>
      <w:r w:rsidR="00F73860">
        <w:t>56,326.40</w:t>
      </w:r>
      <w:r w:rsidR="00695E27">
        <w:t xml:space="preserve"> </w:t>
      </w:r>
      <w:r>
        <w:tab/>
        <w:t>X1.</w:t>
      </w:r>
      <w:r w:rsidR="00F73860">
        <w:t>5</w:t>
      </w:r>
      <w:r>
        <w:t xml:space="preserve"> FTE = </w:t>
      </w:r>
      <w:r>
        <w:tab/>
        <w:t>$84,</w:t>
      </w:r>
      <w:r w:rsidR="00E77777">
        <w:t>489.6</w:t>
      </w:r>
      <w:r>
        <w:t>0</w:t>
      </w:r>
    </w:p>
    <w:p w14:paraId="041E0AA5" w14:textId="55463F1E" w:rsidR="00FA51B1" w:rsidRDefault="00FA51B1" w:rsidP="002B4D38">
      <w:pPr>
        <w:pStyle w:val="ListParagraph"/>
        <w:numPr>
          <w:ilvl w:val="1"/>
          <w:numId w:val="5"/>
        </w:numPr>
        <w:spacing w:after="0" w:line="240" w:lineRule="auto"/>
        <w:contextualSpacing w:val="0"/>
      </w:pPr>
      <w:r>
        <w:t>Insurance</w:t>
      </w:r>
      <w:r>
        <w:tab/>
      </w:r>
      <w:r>
        <w:tab/>
      </w:r>
      <w:r>
        <w:tab/>
        <w:t>$21,</w:t>
      </w:r>
      <w:r w:rsidR="00F73860">
        <w:t>272</w:t>
      </w:r>
      <w:r w:rsidR="00695E27">
        <w:t xml:space="preserve"> </w:t>
      </w:r>
      <w:r>
        <w:tab/>
        <w:t>X1.</w:t>
      </w:r>
      <w:r w:rsidR="00F73860">
        <w:t>5</w:t>
      </w:r>
      <w:r>
        <w:t xml:space="preserve"> FTE = </w:t>
      </w:r>
      <w:r>
        <w:tab/>
        <w:t>$3</w:t>
      </w:r>
      <w:r w:rsidR="00F73860">
        <w:t>1</w:t>
      </w:r>
      <w:r>
        <w:t>,</w:t>
      </w:r>
      <w:r w:rsidR="00F73860">
        <w:t>908</w:t>
      </w:r>
      <w:r>
        <w:t>.</w:t>
      </w:r>
      <w:r w:rsidR="00F73860">
        <w:t>0</w:t>
      </w:r>
      <w:r>
        <w:t>0</w:t>
      </w:r>
    </w:p>
    <w:p w14:paraId="0F8B103F" w14:textId="2EEE071F" w:rsidR="00FA51B1" w:rsidRDefault="00FA51B1" w:rsidP="002B4D38">
      <w:pPr>
        <w:pStyle w:val="ListParagraph"/>
        <w:numPr>
          <w:ilvl w:val="1"/>
          <w:numId w:val="5"/>
        </w:numPr>
        <w:spacing w:after="0" w:line="240" w:lineRule="auto"/>
        <w:contextualSpacing w:val="0"/>
      </w:pPr>
      <w:r>
        <w:t>Retirement</w:t>
      </w:r>
      <w:r>
        <w:tab/>
      </w:r>
      <w:r>
        <w:tab/>
      </w:r>
      <w:r>
        <w:tab/>
        <w:t>$16,781</w:t>
      </w:r>
      <w:r w:rsidR="00695E27">
        <w:t xml:space="preserve"> </w:t>
      </w:r>
      <w:r>
        <w:tab/>
        <w:t>X1.</w:t>
      </w:r>
      <w:r w:rsidR="00F73860">
        <w:t>5</w:t>
      </w:r>
      <w:r>
        <w:t xml:space="preserve"> FTE =</w:t>
      </w:r>
      <w:r>
        <w:tab/>
        <w:t>$</w:t>
      </w:r>
      <w:r w:rsidR="00F73860">
        <w:t>24,778.50</w:t>
      </w:r>
    </w:p>
    <w:p w14:paraId="64FAEC1E" w14:textId="764C9259" w:rsidR="00FA51B1" w:rsidRDefault="00FA51B1" w:rsidP="002B4D38">
      <w:pPr>
        <w:pStyle w:val="ListParagraph"/>
        <w:numPr>
          <w:ilvl w:val="1"/>
          <w:numId w:val="5"/>
        </w:numPr>
        <w:spacing w:after="0" w:line="240" w:lineRule="auto"/>
        <w:contextualSpacing w:val="0"/>
      </w:pPr>
      <w:r>
        <w:t>FICA</w:t>
      </w:r>
      <w:r>
        <w:tab/>
      </w:r>
      <w:r>
        <w:tab/>
      </w:r>
      <w:r>
        <w:tab/>
      </w:r>
      <w:r>
        <w:tab/>
        <w:t>$</w:t>
      </w:r>
      <w:r w:rsidR="00F73860">
        <w:t>4,512.54</w:t>
      </w:r>
      <w:r>
        <w:tab/>
        <w:t>X1.</w:t>
      </w:r>
      <w:r w:rsidR="00F73860">
        <w:t>5</w:t>
      </w:r>
      <w:r>
        <w:t xml:space="preserve"> FTE =</w:t>
      </w:r>
      <w:r>
        <w:tab/>
        <w:t>$6,</w:t>
      </w:r>
      <w:r w:rsidR="00F73860">
        <w:t>768.81</w:t>
      </w:r>
    </w:p>
    <w:p w14:paraId="094133B0" w14:textId="5C7CA60E" w:rsidR="00FA51B1" w:rsidRDefault="00FA51B1" w:rsidP="002B4D38">
      <w:pPr>
        <w:pStyle w:val="ListParagraph"/>
        <w:numPr>
          <w:ilvl w:val="1"/>
          <w:numId w:val="5"/>
        </w:numPr>
        <w:spacing w:after="0" w:line="240" w:lineRule="auto"/>
        <w:contextualSpacing w:val="0"/>
      </w:pPr>
      <w:r>
        <w:t>Disability</w:t>
      </w:r>
      <w:r>
        <w:tab/>
      </w:r>
      <w:r>
        <w:tab/>
      </w:r>
      <w:r>
        <w:tab/>
        <w:t>$</w:t>
      </w:r>
      <w:r w:rsidR="00F73860">
        <w:t>464.42</w:t>
      </w:r>
      <w:r>
        <w:tab/>
      </w:r>
      <w:r>
        <w:tab/>
        <w:t>X1.</w:t>
      </w:r>
      <w:r w:rsidR="00F73860">
        <w:t>5</w:t>
      </w:r>
      <w:r>
        <w:t xml:space="preserve"> FTE =</w:t>
      </w:r>
      <w:r>
        <w:tab/>
        <w:t>$6</w:t>
      </w:r>
      <w:r w:rsidR="00F73860">
        <w:t>96.63</w:t>
      </w:r>
    </w:p>
    <w:p w14:paraId="256892EC" w14:textId="1118DCD4" w:rsidR="00FA51B1" w:rsidRDefault="00FA51B1" w:rsidP="002B4D38">
      <w:pPr>
        <w:pStyle w:val="ListParagraph"/>
        <w:numPr>
          <w:ilvl w:val="1"/>
          <w:numId w:val="5"/>
        </w:numPr>
        <w:spacing w:after="0" w:line="240" w:lineRule="auto"/>
        <w:contextualSpacing w:val="0"/>
      </w:pPr>
      <w:r>
        <w:t xml:space="preserve">Safety </w:t>
      </w:r>
      <w:r>
        <w:tab/>
      </w:r>
      <w:r>
        <w:tab/>
      </w:r>
      <w:r>
        <w:tab/>
      </w:r>
      <w:r>
        <w:tab/>
        <w:t>$122</w:t>
      </w:r>
      <w:r>
        <w:tab/>
      </w:r>
      <w:r>
        <w:tab/>
        <w:t>X1.</w:t>
      </w:r>
      <w:r w:rsidR="00F73860">
        <w:t>5</w:t>
      </w:r>
      <w:r>
        <w:t xml:space="preserve"> FTE =</w:t>
      </w:r>
      <w:r>
        <w:tab/>
        <w:t>$</w:t>
      </w:r>
      <w:r w:rsidR="00F73860">
        <w:t>300</w:t>
      </w:r>
    </w:p>
    <w:p w14:paraId="37D9331D" w14:textId="46834389" w:rsidR="00FA51B1" w:rsidRDefault="00FA51B1" w:rsidP="002B4D38">
      <w:pPr>
        <w:pStyle w:val="ListParagraph"/>
        <w:numPr>
          <w:ilvl w:val="1"/>
          <w:numId w:val="5"/>
        </w:numPr>
        <w:spacing w:after="0" w:line="240" w:lineRule="auto"/>
        <w:contextualSpacing w:val="0"/>
      </w:pPr>
      <w:r>
        <w:t>Workman’s Comp</w:t>
      </w:r>
      <w:r>
        <w:tab/>
      </w:r>
      <w:r>
        <w:tab/>
        <w:t>$</w:t>
      </w:r>
      <w:r w:rsidR="00F73860">
        <w:t>572.85</w:t>
      </w:r>
      <w:r>
        <w:tab/>
      </w:r>
      <w:r>
        <w:tab/>
        <w:t>X1.</w:t>
      </w:r>
      <w:r w:rsidR="00F73860">
        <w:t>5</w:t>
      </w:r>
      <w:r>
        <w:t xml:space="preserve"> FTE =</w:t>
      </w:r>
      <w:r>
        <w:tab/>
        <w:t>$</w:t>
      </w:r>
      <w:r w:rsidR="00F73860">
        <w:t>859.27</w:t>
      </w:r>
    </w:p>
    <w:p w14:paraId="228AAF09" w14:textId="1D85EF8F" w:rsidR="00FA51B1" w:rsidRDefault="00FA51B1" w:rsidP="002B4D38">
      <w:pPr>
        <w:pStyle w:val="ListParagraph"/>
        <w:numPr>
          <w:ilvl w:val="1"/>
          <w:numId w:val="5"/>
        </w:numPr>
        <w:spacing w:after="0" w:line="240" w:lineRule="auto"/>
        <w:contextualSpacing w:val="0"/>
      </w:pPr>
      <w:r>
        <w:t xml:space="preserve">Training </w:t>
      </w:r>
      <w:r>
        <w:tab/>
      </w:r>
      <w:r>
        <w:tab/>
      </w:r>
      <w:r>
        <w:tab/>
        <w:t>$</w:t>
      </w:r>
      <w:r w:rsidR="00F73860">
        <w:t>3,456</w:t>
      </w:r>
      <w:r>
        <w:tab/>
      </w:r>
      <w:r>
        <w:tab/>
        <w:t>X1.</w:t>
      </w:r>
      <w:r w:rsidR="00F73860">
        <w:t>5</w:t>
      </w:r>
      <w:r>
        <w:t xml:space="preserve"> FTE =</w:t>
      </w:r>
      <w:r>
        <w:tab/>
        <w:t>$</w:t>
      </w:r>
      <w:r w:rsidR="00F73860">
        <w:t>5,319.00</w:t>
      </w:r>
    </w:p>
    <w:p w14:paraId="17928B85" w14:textId="77777777" w:rsidR="00C01AE8" w:rsidRDefault="00C01AE8" w:rsidP="002B4D38"/>
    <w:p w14:paraId="3D69BB65" w14:textId="27A59D5C" w:rsidR="00695E27" w:rsidRDefault="00FA51B1" w:rsidP="002B4D38">
      <w:r>
        <w:tab/>
      </w:r>
      <w:r>
        <w:tab/>
      </w:r>
      <w:r>
        <w:tab/>
      </w:r>
      <w:r>
        <w:tab/>
        <w:t xml:space="preserve">Total Salaries, Wages, and Benefits Costs = </w:t>
      </w:r>
      <w:r>
        <w:tab/>
        <w:t>$1</w:t>
      </w:r>
      <w:r w:rsidR="00E77777">
        <w:t>55, 119.81</w:t>
      </w:r>
    </w:p>
    <w:p w14:paraId="1C46E457" w14:textId="77777777" w:rsidR="00FA51B1" w:rsidRDefault="00FA51B1" w:rsidP="002B4D38">
      <w:r>
        <w:tab/>
      </w:r>
      <w:r>
        <w:tab/>
      </w:r>
    </w:p>
    <w:p w14:paraId="66B29E7E" w14:textId="7DEF5237" w:rsidR="00FA51B1" w:rsidRDefault="00FA51B1" w:rsidP="002B4D38">
      <w:pPr>
        <w:pStyle w:val="ListParagraph"/>
        <w:numPr>
          <w:ilvl w:val="0"/>
          <w:numId w:val="7"/>
        </w:numPr>
        <w:spacing w:after="0" w:line="240" w:lineRule="auto"/>
        <w:ind w:left="360"/>
        <w:contextualSpacing w:val="0"/>
      </w:pPr>
      <w:r>
        <w:t xml:space="preserve">Annual </w:t>
      </w:r>
      <w:proofErr w:type="gramStart"/>
      <w:r>
        <w:t>Equipment Rental</w:t>
      </w:r>
      <w:proofErr w:type="gramEnd"/>
      <w:r>
        <w:t xml:space="preserve"> / Supplies:</w:t>
      </w:r>
    </w:p>
    <w:p w14:paraId="6093084C" w14:textId="77777777" w:rsidR="00C01AE8" w:rsidRDefault="00C01AE8" w:rsidP="002B4D38">
      <w:pPr>
        <w:pStyle w:val="ListParagraph"/>
        <w:spacing w:after="0" w:line="240" w:lineRule="auto"/>
        <w:ind w:left="360"/>
        <w:contextualSpacing w:val="0"/>
      </w:pPr>
    </w:p>
    <w:p w14:paraId="100C01CB" w14:textId="72EB07B7" w:rsidR="00FA51B1" w:rsidRDefault="00FA51B1" w:rsidP="002B4D38">
      <w:pPr>
        <w:pStyle w:val="ListParagraph"/>
        <w:numPr>
          <w:ilvl w:val="0"/>
          <w:numId w:val="6"/>
        </w:numPr>
        <w:spacing w:after="0" w:line="240" w:lineRule="auto"/>
        <w:contextualSpacing w:val="0"/>
      </w:pPr>
      <w:r>
        <w:t>Vehicle</w:t>
      </w:r>
      <w:r>
        <w:tab/>
      </w:r>
      <w:r>
        <w:tab/>
      </w:r>
      <w:r>
        <w:tab/>
      </w:r>
      <w:r>
        <w:tab/>
        <w:t>$4,000</w:t>
      </w:r>
      <w:r>
        <w:tab/>
      </w:r>
      <w:r>
        <w:tab/>
        <w:t>X1.</w:t>
      </w:r>
      <w:r w:rsidR="00E77777">
        <w:t>5</w:t>
      </w:r>
      <w:r>
        <w:t xml:space="preserve"> FTE =</w:t>
      </w:r>
      <w:r>
        <w:tab/>
        <w:t>$</w:t>
      </w:r>
      <w:r w:rsidR="00E77777">
        <w:t>13,800.00</w:t>
      </w:r>
    </w:p>
    <w:p w14:paraId="37AD8D4E" w14:textId="05DDD23B" w:rsidR="00FA51B1" w:rsidRDefault="00FA51B1" w:rsidP="002B4D38">
      <w:pPr>
        <w:pStyle w:val="ListParagraph"/>
        <w:numPr>
          <w:ilvl w:val="0"/>
          <w:numId w:val="6"/>
        </w:numPr>
        <w:spacing w:after="0" w:line="240" w:lineRule="auto"/>
        <w:contextualSpacing w:val="0"/>
      </w:pPr>
      <w:r>
        <w:t>Phone</w:t>
      </w:r>
      <w:r>
        <w:tab/>
      </w:r>
      <w:r>
        <w:tab/>
      </w:r>
      <w:r>
        <w:tab/>
      </w:r>
      <w:r>
        <w:tab/>
        <w:t>$360</w:t>
      </w:r>
      <w:r>
        <w:tab/>
      </w:r>
      <w:r>
        <w:tab/>
        <w:t>X1.</w:t>
      </w:r>
      <w:r w:rsidR="00E77777">
        <w:t>5</w:t>
      </w:r>
      <w:r>
        <w:t xml:space="preserve"> FTE =</w:t>
      </w:r>
      <w:r>
        <w:tab/>
        <w:t>$</w:t>
      </w:r>
      <w:r w:rsidR="00E77777">
        <w:t>720.00</w:t>
      </w:r>
    </w:p>
    <w:p w14:paraId="1812CAE5" w14:textId="63E013BB" w:rsidR="00FA51B1" w:rsidRDefault="00FA51B1" w:rsidP="002B4D38">
      <w:pPr>
        <w:pStyle w:val="ListParagraph"/>
        <w:numPr>
          <w:ilvl w:val="0"/>
          <w:numId w:val="6"/>
        </w:numPr>
        <w:spacing w:after="0" w:line="240" w:lineRule="auto"/>
        <w:contextualSpacing w:val="0"/>
      </w:pPr>
      <w:r>
        <w:t>Fuel</w:t>
      </w:r>
      <w:r>
        <w:tab/>
      </w:r>
      <w:r>
        <w:tab/>
      </w:r>
      <w:r>
        <w:tab/>
      </w:r>
      <w:r>
        <w:tab/>
        <w:t>$2,400</w:t>
      </w:r>
      <w:r>
        <w:tab/>
      </w:r>
      <w:r>
        <w:tab/>
        <w:t>X1.</w:t>
      </w:r>
      <w:r w:rsidR="00E77777">
        <w:t>5</w:t>
      </w:r>
      <w:r>
        <w:t xml:space="preserve"> FTE =</w:t>
      </w:r>
      <w:r>
        <w:tab/>
        <w:t>$4,</w:t>
      </w:r>
      <w:r w:rsidR="00E77777">
        <w:t>200.00</w:t>
      </w:r>
    </w:p>
    <w:p w14:paraId="23FE79B3" w14:textId="31A6DDC7" w:rsidR="00FA51B1" w:rsidRDefault="00FA51B1" w:rsidP="002B4D38">
      <w:pPr>
        <w:pStyle w:val="ListParagraph"/>
        <w:numPr>
          <w:ilvl w:val="0"/>
          <w:numId w:val="6"/>
        </w:numPr>
        <w:spacing w:after="0" w:line="240" w:lineRule="auto"/>
        <w:contextualSpacing w:val="0"/>
      </w:pPr>
      <w:r>
        <w:t>Uniform</w:t>
      </w:r>
      <w:r>
        <w:tab/>
      </w:r>
      <w:r>
        <w:tab/>
      </w:r>
      <w:r>
        <w:tab/>
        <w:t>$1,000</w:t>
      </w:r>
      <w:r>
        <w:tab/>
      </w:r>
      <w:r>
        <w:tab/>
        <w:t>X1.</w:t>
      </w:r>
      <w:r w:rsidR="00E77777">
        <w:t>5</w:t>
      </w:r>
      <w:r>
        <w:t xml:space="preserve"> FTE =</w:t>
      </w:r>
      <w:r>
        <w:tab/>
        <w:t>$</w:t>
      </w:r>
      <w:r w:rsidR="00E77777">
        <w:t>2,100.00</w:t>
      </w:r>
    </w:p>
    <w:p w14:paraId="68A06CEA" w14:textId="77777777" w:rsidR="00C01AE8" w:rsidRDefault="00C01AE8" w:rsidP="002B4D38"/>
    <w:p w14:paraId="748F9EF1" w14:textId="6D7F474A" w:rsidR="00FA51B1" w:rsidRDefault="00FA51B1" w:rsidP="002B4D38">
      <w:r>
        <w:tab/>
      </w:r>
      <w:r>
        <w:tab/>
      </w:r>
      <w:r>
        <w:tab/>
      </w:r>
      <w:r>
        <w:tab/>
        <w:t xml:space="preserve">Total Equipment, Rental / Supplies, Costs = </w:t>
      </w:r>
      <w:r>
        <w:tab/>
        <w:t>$</w:t>
      </w:r>
      <w:r w:rsidR="00E77777">
        <w:t>20,820</w:t>
      </w:r>
    </w:p>
    <w:p w14:paraId="379B9834" w14:textId="77777777" w:rsidR="00893144" w:rsidRDefault="00893144" w:rsidP="002B4D38"/>
    <w:p w14:paraId="33E8F613" w14:textId="60E90FE9" w:rsidR="00893144" w:rsidRPr="00893144" w:rsidRDefault="00893144" w:rsidP="002B4D38">
      <w:pPr>
        <w:pStyle w:val="ListParagraph"/>
        <w:numPr>
          <w:ilvl w:val="0"/>
          <w:numId w:val="7"/>
        </w:numPr>
        <w:spacing w:after="0" w:line="240" w:lineRule="auto"/>
        <w:ind w:left="360"/>
        <w:contextualSpacing w:val="0"/>
      </w:pPr>
      <w:r>
        <w:t>Hourly Rate</w:t>
      </w:r>
    </w:p>
    <w:p w14:paraId="0B34FD7D" w14:textId="77777777" w:rsidR="00893144" w:rsidRDefault="00893144" w:rsidP="002B4D38">
      <w:pPr>
        <w:pStyle w:val="ListParagraph"/>
        <w:numPr>
          <w:ilvl w:val="0"/>
          <w:numId w:val="9"/>
        </w:numPr>
        <w:spacing w:after="0" w:line="240" w:lineRule="auto"/>
        <w:ind w:left="720"/>
        <w:contextualSpacing w:val="0"/>
      </w:pPr>
      <w:r>
        <w:t xml:space="preserve">When monthly hours worked </w:t>
      </w:r>
      <w:proofErr w:type="gramStart"/>
      <w:r>
        <w:t>is</w:t>
      </w:r>
      <w:proofErr w:type="gramEnd"/>
      <w:r>
        <w:t xml:space="preserve"> less than 256 hours, the hourly rate will be billed at $56.39 per hour. ($175,939.81/3120hrs)</w:t>
      </w:r>
    </w:p>
    <w:p w14:paraId="33036885" w14:textId="77777777" w:rsidR="00FA51B1" w:rsidRDefault="00FA51B1" w:rsidP="002B4D38">
      <w:pPr>
        <w:tabs>
          <w:tab w:val="right" w:pos="9360"/>
        </w:tabs>
      </w:pPr>
      <w:r>
        <w:rPr>
          <w:noProof/>
        </w:rPr>
        <mc:AlternateContent>
          <mc:Choice Requires="wps">
            <w:drawing>
              <wp:anchor distT="0" distB="0" distL="114300" distR="114300" simplePos="0" relativeHeight="251659264" behindDoc="0" locked="0" layoutInCell="1" allowOverlap="1" wp14:anchorId="7982A823" wp14:editId="24794160">
                <wp:simplePos x="0" y="0"/>
                <wp:positionH relativeFrom="column">
                  <wp:posOffset>0</wp:posOffset>
                </wp:positionH>
                <wp:positionV relativeFrom="paragraph">
                  <wp:posOffset>81915</wp:posOffset>
                </wp:positionV>
                <wp:extent cx="5838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B1A03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45pt" to="459.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" strokecolor="black [3040]"/>
            </w:pict>
          </mc:Fallback>
        </mc:AlternateContent>
      </w:r>
      <w:r>
        <w:tab/>
      </w:r>
    </w:p>
    <w:p w14:paraId="24CD7CE7" w14:textId="77777777" w:rsidR="00FA51B1" w:rsidRDefault="00FA51B1" w:rsidP="002B4D38">
      <w:pPr>
        <w:tabs>
          <w:tab w:val="right" w:pos="9360"/>
        </w:tabs>
      </w:pPr>
    </w:p>
    <w:p w14:paraId="7A3D6170" w14:textId="763E3C07" w:rsidR="00FA51B1" w:rsidRDefault="00FA51B1" w:rsidP="002B4D38">
      <w:pPr>
        <w:tabs>
          <w:tab w:val="right" w:pos="9360"/>
        </w:tabs>
        <w:ind w:left="7200" w:hanging="3150"/>
        <w:rPr>
          <w:b/>
        </w:rPr>
      </w:pPr>
      <w:r>
        <w:rPr>
          <w:b/>
        </w:rPr>
        <w:t>Total Annual Costs</w:t>
      </w:r>
      <w:r w:rsidR="00C01AE8">
        <w:rPr>
          <w:b/>
        </w:rPr>
        <w:tab/>
      </w:r>
      <w:r>
        <w:rPr>
          <w:b/>
        </w:rPr>
        <w:t>$17</w:t>
      </w:r>
      <w:r w:rsidR="00F73860">
        <w:rPr>
          <w:b/>
        </w:rPr>
        <w:t>5</w:t>
      </w:r>
      <w:r>
        <w:rPr>
          <w:b/>
        </w:rPr>
        <w:t>,</w:t>
      </w:r>
      <w:r w:rsidR="00F73860">
        <w:rPr>
          <w:b/>
        </w:rPr>
        <w:t>939</w:t>
      </w:r>
      <w:r>
        <w:rPr>
          <w:b/>
        </w:rPr>
        <w:t>.</w:t>
      </w:r>
      <w:r w:rsidR="00F73860">
        <w:rPr>
          <w:b/>
        </w:rPr>
        <w:t>81</w:t>
      </w:r>
      <w:r>
        <w:rPr>
          <w:b/>
        </w:rPr>
        <w:t>*</w:t>
      </w:r>
    </w:p>
    <w:p w14:paraId="1FCFF662" w14:textId="1656C44D" w:rsidR="00FA51B1" w:rsidRPr="00AB49BA" w:rsidRDefault="00FA51B1" w:rsidP="002B4D38">
      <w:pPr>
        <w:tabs>
          <w:tab w:val="right" w:pos="9360"/>
        </w:tabs>
        <w:ind w:left="7200" w:hanging="3150"/>
        <w:rPr>
          <w:b/>
        </w:rPr>
      </w:pPr>
    </w:p>
    <w:p w14:paraId="082BC846" w14:textId="77777777" w:rsidR="00FA51B1" w:rsidRDefault="00FA51B1" w:rsidP="002B4D38">
      <w:pPr>
        <w:tabs>
          <w:tab w:val="right" w:pos="9360"/>
        </w:tabs>
      </w:pPr>
    </w:p>
    <w:p w14:paraId="12AEE186" w14:textId="027D3E48" w:rsidR="00C61E99" w:rsidRPr="00F80CFA" w:rsidRDefault="00FA51B1" w:rsidP="002B4D38">
      <w:pPr>
        <w:rPr>
          <w:szCs w:val="24"/>
        </w:rPr>
      </w:pPr>
      <w:r>
        <w:t>*Annual SWB, equipment, &amp; supplies to be paid 1/12 ($14,</w:t>
      </w:r>
      <w:r w:rsidR="00E77777">
        <w:t>661</w:t>
      </w:r>
      <w:r>
        <w:t>.</w:t>
      </w:r>
      <w:r w:rsidR="00E77777">
        <w:t>6</w:t>
      </w:r>
      <w:r>
        <w:t>5) on the first of each month</w:t>
      </w:r>
    </w:p>
    <w:sectPr w:rsidR="00C61E99" w:rsidRPr="00F80CFA" w:rsidSect="002B4D38">
      <w:headerReference w:type="even" r:id="rId11"/>
      <w:footerReference w:type="even" r:id="rId12"/>
      <w:footerReference w:type="default" r:id="rId13"/>
      <w:headerReference w:type="first" r:id="rId14"/>
      <w:footnotePr>
        <w:numFmt w:val="lowerLetter"/>
      </w:footnotePr>
      <w:endnotePr>
        <w:numFmt w:val="lowerLetter"/>
      </w:endnotePr>
      <w:pgSz w:w="12240" w:h="15840" w:code="1"/>
      <w:pgMar w:top="1440" w:right="1440" w:bottom="1152" w:left="1440" w:header="0" w:footer="115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46DA1" w14:textId="77777777" w:rsidR="00842F82" w:rsidRDefault="00842F82">
      <w:r>
        <w:separator/>
      </w:r>
    </w:p>
  </w:endnote>
  <w:endnote w:type="continuationSeparator" w:id="0">
    <w:p w14:paraId="197A4225" w14:textId="77777777" w:rsidR="00842F82" w:rsidRDefault="0084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42BD7" w14:textId="77777777" w:rsidR="00E77777" w:rsidRDefault="00BD6E92">
    <w:pPr>
      <w:widowControl w:val="0"/>
      <w:jc w:val="center"/>
      <w:rPr>
        <w:color w:val="000000"/>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noProof/>
        <w:color w:val="000000"/>
      </w:rPr>
      <w:t>6</w:t>
    </w:r>
    <w:r>
      <w:rPr>
        <w:rStyle w:val="PageNumbe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6119616"/>
      <w:docPartObj>
        <w:docPartGallery w:val="Page Numbers (Bottom of Page)"/>
        <w:docPartUnique/>
      </w:docPartObj>
    </w:sdtPr>
    <w:sdtEndPr>
      <w:rPr>
        <w:sz w:val="16"/>
        <w:szCs w:val="16"/>
      </w:rPr>
    </w:sdtEndPr>
    <w:sdtContent>
      <w:sdt>
        <w:sdtPr>
          <w:rPr>
            <w:sz w:val="16"/>
            <w:szCs w:val="16"/>
          </w:rPr>
          <w:id w:val="-1769616900"/>
          <w:docPartObj>
            <w:docPartGallery w:val="Page Numbers (Top of Page)"/>
            <w:docPartUnique/>
          </w:docPartObj>
        </w:sdtPr>
        <w:sdtEndPr/>
        <w:sdtContent>
          <w:p w14:paraId="0A5891E1" w14:textId="4A55FD3C" w:rsidR="00E77777" w:rsidRPr="002B4D38" w:rsidRDefault="000256E0" w:rsidP="002B4D38">
            <w:pPr>
              <w:pStyle w:val="Footer"/>
              <w:jc w:val="right"/>
              <w:rPr>
                <w:sz w:val="16"/>
                <w:szCs w:val="16"/>
              </w:rPr>
            </w:pPr>
            <w:r w:rsidRPr="000256E0">
              <w:rPr>
                <w:sz w:val="16"/>
                <w:szCs w:val="16"/>
              </w:rPr>
              <w:t xml:space="preserve">Page </w:t>
            </w:r>
            <w:r w:rsidRPr="000256E0">
              <w:rPr>
                <w:b/>
                <w:bCs/>
                <w:sz w:val="16"/>
                <w:szCs w:val="16"/>
              </w:rPr>
              <w:fldChar w:fldCharType="begin"/>
            </w:r>
            <w:r w:rsidRPr="000256E0">
              <w:rPr>
                <w:b/>
                <w:bCs/>
                <w:sz w:val="16"/>
                <w:szCs w:val="16"/>
              </w:rPr>
              <w:instrText xml:space="preserve"> PAGE </w:instrText>
            </w:r>
            <w:r w:rsidRPr="000256E0">
              <w:rPr>
                <w:b/>
                <w:bCs/>
                <w:sz w:val="16"/>
                <w:szCs w:val="16"/>
              </w:rPr>
              <w:fldChar w:fldCharType="separate"/>
            </w:r>
            <w:r w:rsidR="006C17F1">
              <w:rPr>
                <w:b/>
                <w:bCs/>
                <w:noProof/>
                <w:sz w:val="16"/>
                <w:szCs w:val="16"/>
              </w:rPr>
              <w:t>1</w:t>
            </w:r>
            <w:r w:rsidRPr="000256E0">
              <w:rPr>
                <w:b/>
                <w:bCs/>
                <w:sz w:val="16"/>
                <w:szCs w:val="16"/>
              </w:rPr>
              <w:fldChar w:fldCharType="end"/>
            </w:r>
            <w:r w:rsidRPr="000256E0">
              <w:rPr>
                <w:sz w:val="16"/>
                <w:szCs w:val="16"/>
              </w:rPr>
              <w:t xml:space="preserve"> of </w:t>
            </w:r>
            <w:r w:rsidRPr="000256E0">
              <w:rPr>
                <w:b/>
                <w:bCs/>
                <w:sz w:val="16"/>
                <w:szCs w:val="16"/>
              </w:rPr>
              <w:fldChar w:fldCharType="begin"/>
            </w:r>
            <w:r w:rsidRPr="000256E0">
              <w:rPr>
                <w:b/>
                <w:bCs/>
                <w:sz w:val="16"/>
                <w:szCs w:val="16"/>
              </w:rPr>
              <w:instrText xml:space="preserve"> NUMPAGES  </w:instrText>
            </w:r>
            <w:r w:rsidRPr="000256E0">
              <w:rPr>
                <w:b/>
                <w:bCs/>
                <w:sz w:val="16"/>
                <w:szCs w:val="16"/>
              </w:rPr>
              <w:fldChar w:fldCharType="separate"/>
            </w:r>
            <w:r w:rsidR="006C17F1">
              <w:rPr>
                <w:b/>
                <w:bCs/>
                <w:noProof/>
                <w:sz w:val="16"/>
                <w:szCs w:val="16"/>
              </w:rPr>
              <w:t>11</w:t>
            </w:r>
            <w:r w:rsidRPr="000256E0">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F5EE9" w14:textId="77777777" w:rsidR="00842F82" w:rsidRDefault="00842F82">
      <w:r>
        <w:separator/>
      </w:r>
    </w:p>
  </w:footnote>
  <w:footnote w:type="continuationSeparator" w:id="0">
    <w:p w14:paraId="36CC15D7" w14:textId="77777777" w:rsidR="00842F82" w:rsidRDefault="00842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E480A" w14:textId="77777777" w:rsidR="00E77777" w:rsidRDefault="00842F82">
    <w:pPr>
      <w:widowControl w:val="0"/>
      <w:rPr>
        <w:color w:val="000000"/>
      </w:rPr>
    </w:pPr>
    <w:r>
      <w:rPr>
        <w:noProof/>
        <w:color w:val="000000"/>
      </w:rPr>
      <w:pict w14:anchorId="25D6EA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71.3pt;height:188.5pt;rotation:315;z-index:-251656192;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5632F" w14:textId="77777777" w:rsidR="00E77777" w:rsidRDefault="00842F82">
    <w:pPr>
      <w:pStyle w:val="Header"/>
      <w:rPr>
        <w:color w:val="000000"/>
      </w:rPr>
    </w:pPr>
    <w:r>
      <w:rPr>
        <w:noProof/>
        <w:color w:val="000000"/>
      </w:rPr>
      <w:pict w14:anchorId="41007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71.3pt;height:188.5pt;rotation:315;z-index:-251657216;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555ED"/>
    <w:multiLevelType w:val="hybridMultilevel"/>
    <w:tmpl w:val="3F8C3E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4714F"/>
    <w:multiLevelType w:val="hybridMultilevel"/>
    <w:tmpl w:val="49408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A27271"/>
    <w:multiLevelType w:val="hybridMultilevel"/>
    <w:tmpl w:val="3A400554"/>
    <w:lvl w:ilvl="0" w:tplc="04090015">
      <w:start w:val="1"/>
      <w:numFmt w:val="upperLetter"/>
      <w:lvlText w:val="%1."/>
      <w:lvlJc w:val="left"/>
      <w:pPr>
        <w:ind w:left="360" w:hanging="360"/>
      </w:pPr>
    </w:lvl>
    <w:lvl w:ilvl="1" w:tplc="E89EBA5E">
      <w:start w:val="1"/>
      <w:numFmt w:val="lowerLetter"/>
      <w:lvlText w:val="%2."/>
      <w:lvlJc w:val="left"/>
      <w:pPr>
        <w:ind w:left="1080" w:hanging="360"/>
      </w:pPr>
      <w:rPr>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D7102D"/>
    <w:multiLevelType w:val="hybridMultilevel"/>
    <w:tmpl w:val="2884DB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8C7660"/>
    <w:multiLevelType w:val="multilevel"/>
    <w:tmpl w:val="196A4AD0"/>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B7B02B1"/>
    <w:multiLevelType w:val="hybridMultilevel"/>
    <w:tmpl w:val="EF5C3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563FE6"/>
    <w:multiLevelType w:val="multilevel"/>
    <w:tmpl w:val="D8CE071C"/>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5A6A68EA"/>
    <w:multiLevelType w:val="hybridMultilevel"/>
    <w:tmpl w:val="33E2EA60"/>
    <w:lvl w:ilvl="0" w:tplc="84DA3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2626659"/>
    <w:multiLevelType w:val="hybridMultilevel"/>
    <w:tmpl w:val="86BEAFF6"/>
    <w:lvl w:ilvl="0" w:tplc="F0D0E61C">
      <w:start w:val="3"/>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702094">
    <w:abstractNumId w:val="1"/>
  </w:num>
  <w:num w:numId="2" w16cid:durableId="1733114670">
    <w:abstractNumId w:val="5"/>
  </w:num>
  <w:num w:numId="3" w16cid:durableId="260066991">
    <w:abstractNumId w:val="6"/>
  </w:num>
  <w:num w:numId="4" w16cid:durableId="1702701023">
    <w:abstractNumId w:val="2"/>
  </w:num>
  <w:num w:numId="5" w16cid:durableId="1683127290">
    <w:abstractNumId w:val="4"/>
  </w:num>
  <w:num w:numId="6" w16cid:durableId="1755395458">
    <w:abstractNumId w:val="0"/>
  </w:num>
  <w:num w:numId="7" w16cid:durableId="1161043274">
    <w:abstractNumId w:val="3"/>
  </w:num>
  <w:num w:numId="8" w16cid:durableId="15702686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99772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830268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ad Bishop">
    <w15:presenceInfo w15:providerId="AD" w15:userId="S-1-5-21-3871991272-1240093066-2465399157-1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20"/>
  <w:drawingGridHorizontalSpacing w:val="288"/>
  <w:drawingGridVerticalSpacing w:val="187"/>
  <w:displayHorizontalDrawingGridEvery w:val="2"/>
  <w:displayVerticalDrawingGridEvery w:val="2"/>
  <w:characterSpacingControl w:val="doNotCompress"/>
  <w:hdrShapeDefaults>
    <o:shapedefaults v:ext="edit" spidmax="2050"/>
    <o:shapelayout v:ext="edit">
      <o:idmap v:ext="edit" data="1"/>
    </o:shapelayout>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FAD"/>
    <w:rsid w:val="000117BF"/>
    <w:rsid w:val="0001465D"/>
    <w:rsid w:val="000256E0"/>
    <w:rsid w:val="00032518"/>
    <w:rsid w:val="000505BD"/>
    <w:rsid w:val="000A12AE"/>
    <w:rsid w:val="000C58AA"/>
    <w:rsid w:val="000D631B"/>
    <w:rsid w:val="000E3CA7"/>
    <w:rsid w:val="00100607"/>
    <w:rsid w:val="00113679"/>
    <w:rsid w:val="0011413E"/>
    <w:rsid w:val="00114709"/>
    <w:rsid w:val="00121C26"/>
    <w:rsid w:val="00132D13"/>
    <w:rsid w:val="00135874"/>
    <w:rsid w:val="00154BDB"/>
    <w:rsid w:val="00173AD1"/>
    <w:rsid w:val="001760F2"/>
    <w:rsid w:val="00181C09"/>
    <w:rsid w:val="001825CA"/>
    <w:rsid w:val="001908E0"/>
    <w:rsid w:val="001A2626"/>
    <w:rsid w:val="001C0A6B"/>
    <w:rsid w:val="00205A7B"/>
    <w:rsid w:val="00263793"/>
    <w:rsid w:val="00280CB5"/>
    <w:rsid w:val="00287053"/>
    <w:rsid w:val="00294918"/>
    <w:rsid w:val="002A3C65"/>
    <w:rsid w:val="002B4D38"/>
    <w:rsid w:val="002E63E3"/>
    <w:rsid w:val="0030151C"/>
    <w:rsid w:val="00306855"/>
    <w:rsid w:val="003650C7"/>
    <w:rsid w:val="0038017F"/>
    <w:rsid w:val="003F2598"/>
    <w:rsid w:val="003F3133"/>
    <w:rsid w:val="00402200"/>
    <w:rsid w:val="00413267"/>
    <w:rsid w:val="004305A2"/>
    <w:rsid w:val="004505BC"/>
    <w:rsid w:val="00475E88"/>
    <w:rsid w:val="00492F7B"/>
    <w:rsid w:val="004B35EA"/>
    <w:rsid w:val="004C7A88"/>
    <w:rsid w:val="004E5FAD"/>
    <w:rsid w:val="004E68CE"/>
    <w:rsid w:val="00505C89"/>
    <w:rsid w:val="00522DFC"/>
    <w:rsid w:val="00524DE7"/>
    <w:rsid w:val="00574D46"/>
    <w:rsid w:val="0058628F"/>
    <w:rsid w:val="005933DF"/>
    <w:rsid w:val="00593480"/>
    <w:rsid w:val="005943EB"/>
    <w:rsid w:val="005A4D42"/>
    <w:rsid w:val="005B7454"/>
    <w:rsid w:val="005C78EF"/>
    <w:rsid w:val="005D6BF9"/>
    <w:rsid w:val="00623F99"/>
    <w:rsid w:val="00650909"/>
    <w:rsid w:val="00653F0C"/>
    <w:rsid w:val="00675A76"/>
    <w:rsid w:val="00677F72"/>
    <w:rsid w:val="006854B9"/>
    <w:rsid w:val="0069212B"/>
    <w:rsid w:val="00695E27"/>
    <w:rsid w:val="00695FC7"/>
    <w:rsid w:val="006A22CC"/>
    <w:rsid w:val="006A3FEF"/>
    <w:rsid w:val="006C17F1"/>
    <w:rsid w:val="006D521D"/>
    <w:rsid w:val="006E7CF1"/>
    <w:rsid w:val="006F10C4"/>
    <w:rsid w:val="00704C5F"/>
    <w:rsid w:val="00707E21"/>
    <w:rsid w:val="007A041A"/>
    <w:rsid w:val="007B6BE8"/>
    <w:rsid w:val="007E4522"/>
    <w:rsid w:val="00801A9A"/>
    <w:rsid w:val="00803268"/>
    <w:rsid w:val="00814057"/>
    <w:rsid w:val="0081407A"/>
    <w:rsid w:val="00814C6E"/>
    <w:rsid w:val="00821003"/>
    <w:rsid w:val="00822EF2"/>
    <w:rsid w:val="0082534C"/>
    <w:rsid w:val="00842F82"/>
    <w:rsid w:val="0084541F"/>
    <w:rsid w:val="008474E3"/>
    <w:rsid w:val="00865AE4"/>
    <w:rsid w:val="0087612C"/>
    <w:rsid w:val="00893144"/>
    <w:rsid w:val="008A305C"/>
    <w:rsid w:val="008A3459"/>
    <w:rsid w:val="008F2889"/>
    <w:rsid w:val="00917DE9"/>
    <w:rsid w:val="00922E95"/>
    <w:rsid w:val="00930F68"/>
    <w:rsid w:val="00960278"/>
    <w:rsid w:val="00961AC6"/>
    <w:rsid w:val="009B1942"/>
    <w:rsid w:val="009D0030"/>
    <w:rsid w:val="009E1B24"/>
    <w:rsid w:val="00A136A4"/>
    <w:rsid w:val="00A41D1D"/>
    <w:rsid w:val="00A5275E"/>
    <w:rsid w:val="00A616DF"/>
    <w:rsid w:val="00AA3F5B"/>
    <w:rsid w:val="00AC5F91"/>
    <w:rsid w:val="00AD27B8"/>
    <w:rsid w:val="00AD5799"/>
    <w:rsid w:val="00AD5E01"/>
    <w:rsid w:val="00AF44FE"/>
    <w:rsid w:val="00B05780"/>
    <w:rsid w:val="00B4031D"/>
    <w:rsid w:val="00B630A3"/>
    <w:rsid w:val="00BA3F4A"/>
    <w:rsid w:val="00BA7383"/>
    <w:rsid w:val="00BB5C6C"/>
    <w:rsid w:val="00BC4BB5"/>
    <w:rsid w:val="00BD6E92"/>
    <w:rsid w:val="00BE5868"/>
    <w:rsid w:val="00BF4731"/>
    <w:rsid w:val="00C01AE8"/>
    <w:rsid w:val="00C020E4"/>
    <w:rsid w:val="00C604C4"/>
    <w:rsid w:val="00C61240"/>
    <w:rsid w:val="00C615AE"/>
    <w:rsid w:val="00C61E99"/>
    <w:rsid w:val="00C653EA"/>
    <w:rsid w:val="00CA43F8"/>
    <w:rsid w:val="00CD39FC"/>
    <w:rsid w:val="00D25D8A"/>
    <w:rsid w:val="00D27464"/>
    <w:rsid w:val="00D2780F"/>
    <w:rsid w:val="00D55291"/>
    <w:rsid w:val="00DB3B7C"/>
    <w:rsid w:val="00DB4E20"/>
    <w:rsid w:val="00DB5908"/>
    <w:rsid w:val="00DC2829"/>
    <w:rsid w:val="00DF62E3"/>
    <w:rsid w:val="00E15B85"/>
    <w:rsid w:val="00E179F5"/>
    <w:rsid w:val="00E26366"/>
    <w:rsid w:val="00E27BA6"/>
    <w:rsid w:val="00E47173"/>
    <w:rsid w:val="00E77777"/>
    <w:rsid w:val="00E90618"/>
    <w:rsid w:val="00E9505D"/>
    <w:rsid w:val="00EA08D5"/>
    <w:rsid w:val="00EB02CA"/>
    <w:rsid w:val="00ED4E4E"/>
    <w:rsid w:val="00EE09DE"/>
    <w:rsid w:val="00EF734F"/>
    <w:rsid w:val="00F1032F"/>
    <w:rsid w:val="00F1077A"/>
    <w:rsid w:val="00F362D5"/>
    <w:rsid w:val="00F56109"/>
    <w:rsid w:val="00F6349B"/>
    <w:rsid w:val="00F73860"/>
    <w:rsid w:val="00F80CFA"/>
    <w:rsid w:val="00FA51B1"/>
    <w:rsid w:val="00FB0737"/>
    <w:rsid w:val="00FC2BD1"/>
    <w:rsid w:val="00FD3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6E584"/>
  <w15:docId w15:val="{EF1F6F61-A245-44E8-8B21-3FEADC8F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FA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34C"/>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4E5FAD"/>
    <w:pPr>
      <w:tabs>
        <w:tab w:val="center" w:pos="4320"/>
        <w:tab w:val="right" w:pos="8640"/>
      </w:tabs>
    </w:pPr>
  </w:style>
  <w:style w:type="character" w:customStyle="1" w:styleId="HeaderChar">
    <w:name w:val="Header Char"/>
    <w:basedOn w:val="DefaultParagraphFont"/>
    <w:link w:val="Header"/>
    <w:rsid w:val="004E5FAD"/>
    <w:rPr>
      <w:rFonts w:ascii="Times New Roman" w:eastAsia="Times New Roman" w:hAnsi="Times New Roman" w:cs="Times New Roman"/>
      <w:sz w:val="24"/>
      <w:szCs w:val="20"/>
    </w:rPr>
  </w:style>
  <w:style w:type="character" w:styleId="PageNumber">
    <w:name w:val="page number"/>
    <w:basedOn w:val="DefaultParagraphFont"/>
    <w:rsid w:val="004E5FAD"/>
  </w:style>
  <w:style w:type="paragraph" w:styleId="Footer">
    <w:name w:val="footer"/>
    <w:basedOn w:val="Normal"/>
    <w:link w:val="FooterChar"/>
    <w:uiPriority w:val="99"/>
    <w:unhideWhenUsed/>
    <w:rsid w:val="000256E0"/>
    <w:pPr>
      <w:tabs>
        <w:tab w:val="center" w:pos="4680"/>
        <w:tab w:val="right" w:pos="9360"/>
      </w:tabs>
    </w:pPr>
  </w:style>
  <w:style w:type="character" w:customStyle="1" w:styleId="FooterChar">
    <w:name w:val="Footer Char"/>
    <w:basedOn w:val="DefaultParagraphFont"/>
    <w:link w:val="Footer"/>
    <w:uiPriority w:val="99"/>
    <w:rsid w:val="000256E0"/>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677F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F72"/>
    <w:rPr>
      <w:rFonts w:ascii="Segoe UI" w:eastAsia="Times New Roman" w:hAnsi="Segoe UI" w:cs="Segoe UI"/>
      <w:sz w:val="18"/>
      <w:szCs w:val="18"/>
    </w:rPr>
  </w:style>
  <w:style w:type="paragraph" w:styleId="Revision">
    <w:name w:val="Revision"/>
    <w:hidden/>
    <w:uiPriority w:val="99"/>
    <w:semiHidden/>
    <w:rsid w:val="005933DF"/>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087086">
      <w:bodyDiv w:val="1"/>
      <w:marLeft w:val="0"/>
      <w:marRight w:val="0"/>
      <w:marTop w:val="0"/>
      <w:marBottom w:val="0"/>
      <w:divBdr>
        <w:top w:val="none" w:sz="0" w:space="0" w:color="auto"/>
        <w:left w:val="none" w:sz="0" w:space="0" w:color="auto"/>
        <w:bottom w:val="none" w:sz="0" w:space="0" w:color="auto"/>
        <w:right w:val="none" w:sz="0" w:space="0" w:color="auto"/>
      </w:divBdr>
    </w:div>
    <w:div w:id="149383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4130D97CE5D344B436785760C82445" ma:contentTypeVersion="3" ma:contentTypeDescription="Create a new document." ma:contentTypeScope="" ma:versionID="b5ccb036baf5ba9f61b7dd606747fd06">
  <xsd:schema xmlns:xsd="http://www.w3.org/2001/XMLSchema" xmlns:xs="http://www.w3.org/2001/XMLSchema" xmlns:p="http://schemas.microsoft.com/office/2006/metadata/properties" xmlns:ns3="8ff6110e-dc46-458a-8318-1a5b85027b2d" targetNamespace="http://schemas.microsoft.com/office/2006/metadata/properties" ma:root="true" ma:fieldsID="cc90c1a98af90325e0d183bd3c438ec3" ns3:_="">
    <xsd:import namespace="8ff6110e-dc46-458a-8318-1a5b85027b2d"/>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f6110e-dc46-458a-8318-1a5b85027b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59B273-E44A-4B2D-92F5-B45CE1993B89}">
  <ds:schemaRefs>
    <ds:schemaRef ds:uri="http://schemas.microsoft.com/sharepoint/v3/contenttype/forms"/>
  </ds:schemaRefs>
</ds:datastoreItem>
</file>

<file path=customXml/itemProps2.xml><?xml version="1.0" encoding="utf-8"?>
<ds:datastoreItem xmlns:ds="http://schemas.openxmlformats.org/officeDocument/2006/customXml" ds:itemID="{FB3C1D0A-972D-4C17-98BF-F4C34ECFF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f6110e-dc46-458a-8318-1a5b85027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4189A2-7FE2-4FEC-B074-20093F3D0219}">
  <ds:schemaRefs>
    <ds:schemaRef ds:uri="http://schemas.openxmlformats.org/officeDocument/2006/bibliography"/>
  </ds:schemaRefs>
</ds:datastoreItem>
</file>

<file path=customXml/itemProps4.xml><?xml version="1.0" encoding="utf-8"?>
<ds:datastoreItem xmlns:ds="http://schemas.openxmlformats.org/officeDocument/2006/customXml" ds:itemID="{B3850628-CDB2-4652-BF42-8F83D2E37B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2813</Words>
  <Characters>15265</Characters>
  <Application>Microsoft Office Word</Application>
  <DocSecurity>0</DocSecurity>
  <Lines>360</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Sorenson</dc:creator>
  <cp:lastModifiedBy>Amalie Ottley</cp:lastModifiedBy>
  <cp:revision>6</cp:revision>
  <cp:lastPrinted>2026-01-15T22:04:00Z</cp:lastPrinted>
  <dcterms:created xsi:type="dcterms:W3CDTF">2026-01-15T00:29:00Z</dcterms:created>
  <dcterms:modified xsi:type="dcterms:W3CDTF">2026-01-20T18:34:00Z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0x010100874130D97CE5D344B436785760C82445</vt:lpwstr>
  </property>
</Properties>
</file>